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83C2EE" w14:textId="1A9C5C32" w:rsidR="00B25A4A" w:rsidRDefault="00B25A4A" w:rsidP="005F4785">
      <w:pPr>
        <w:ind w:leftChars="200" w:left="720" w:hangingChars="100" w:hanging="240"/>
        <w:jc w:val="right"/>
        <w:rPr>
          <w:rFonts w:asciiTheme="minorEastAsia" w:eastAsiaTheme="minorEastAsia" w:hAnsiTheme="minorEastAsia"/>
        </w:rPr>
      </w:pPr>
      <w:del w:id="0" w:author="河原　菜々子" w:date="2025-01-27T10:21:00Z">
        <w:r w:rsidDel="001218CB">
          <w:rPr>
            <w:rFonts w:asciiTheme="minorEastAsia" w:eastAsiaTheme="minorEastAsia" w:hAnsiTheme="minorEastAsia" w:hint="eastAsia"/>
          </w:rPr>
          <w:delText>別</w:delText>
        </w:r>
        <w:r w:rsidR="00AE2D00" w:rsidDel="001218CB">
          <w:rPr>
            <w:rFonts w:asciiTheme="minorEastAsia" w:eastAsiaTheme="minorEastAsia" w:hAnsiTheme="minorEastAsia" w:hint="eastAsia"/>
          </w:rPr>
          <w:delText>紙</w:delText>
        </w:r>
      </w:del>
      <w:r>
        <w:rPr>
          <w:rFonts w:asciiTheme="minorEastAsia" w:eastAsiaTheme="minorEastAsia" w:hAnsiTheme="minorEastAsia" w:hint="eastAsia"/>
        </w:rPr>
        <w:t>様式</w:t>
      </w:r>
      <w:ins w:id="1" w:author="河原　菜々子" w:date="2025-01-23T17:35:00Z">
        <w:r w:rsidR="00566350">
          <w:rPr>
            <w:rFonts w:asciiTheme="minorEastAsia" w:eastAsiaTheme="minorEastAsia" w:hAnsiTheme="minorEastAsia" w:hint="eastAsia"/>
          </w:rPr>
          <w:t>４</w:t>
        </w:r>
      </w:ins>
      <w:del w:id="2" w:author="河原　菜々子" w:date="2025-01-23T17:30:00Z">
        <w:r w:rsidR="00DD7FF5" w:rsidDel="004E4FF6">
          <w:rPr>
            <w:rFonts w:asciiTheme="minorEastAsia" w:eastAsiaTheme="minorEastAsia" w:hAnsiTheme="minorEastAsia" w:hint="eastAsia"/>
          </w:rPr>
          <w:delText>４</w:delText>
        </w:r>
      </w:del>
    </w:p>
    <w:p w14:paraId="1237CC31" w14:textId="77777777" w:rsidR="007D1FC1" w:rsidRDefault="007D1FC1" w:rsidP="009A3732">
      <w:pPr>
        <w:ind w:right="960"/>
        <w:rPr>
          <w:rFonts w:asciiTheme="minorEastAsia" w:eastAsiaTheme="minorEastAsia" w:hAnsiTheme="minorEastAsia"/>
        </w:rPr>
      </w:pPr>
    </w:p>
    <w:p w14:paraId="08DA1801" w14:textId="2B38AE7D" w:rsidR="00B25A4A" w:rsidRDefault="009A3732" w:rsidP="005F4785">
      <w:pPr>
        <w:ind w:left="240" w:hangingChars="100" w:hanging="240"/>
        <w:jc w:val="right"/>
        <w:rPr>
          <w:rFonts w:asciiTheme="minorEastAsia" w:eastAsiaTheme="minorEastAsia" w:hAnsiTheme="minorEastAsia"/>
        </w:rPr>
      </w:pPr>
      <w:r>
        <w:rPr>
          <w:rFonts w:asciiTheme="minorEastAsia" w:eastAsiaTheme="minorEastAsia" w:hAnsiTheme="minorEastAsia" w:hint="eastAsia"/>
        </w:rPr>
        <w:t xml:space="preserve">令和　年　月　</w:t>
      </w:r>
      <w:r w:rsidR="00B25A4A">
        <w:rPr>
          <w:rFonts w:asciiTheme="minorEastAsia" w:eastAsiaTheme="minorEastAsia" w:hAnsiTheme="minorEastAsia" w:hint="eastAsia"/>
        </w:rPr>
        <w:t>日</w:t>
      </w:r>
    </w:p>
    <w:p w14:paraId="21E1F8A2" w14:textId="77777777" w:rsidR="007D1FC1" w:rsidRDefault="007D1FC1" w:rsidP="009A3732">
      <w:pPr>
        <w:ind w:right="960"/>
        <w:rPr>
          <w:rFonts w:asciiTheme="minorEastAsia" w:eastAsiaTheme="minorEastAsia" w:hAnsiTheme="minorEastAsia"/>
        </w:rPr>
      </w:pPr>
    </w:p>
    <w:p w14:paraId="31D79570" w14:textId="6F7747C4" w:rsidR="00B25A4A" w:rsidRDefault="009A3732" w:rsidP="005F4785">
      <w:pPr>
        <w:ind w:left="240" w:hangingChars="100" w:hanging="240"/>
        <w:rPr>
          <w:rFonts w:asciiTheme="minorEastAsia" w:eastAsiaTheme="minorEastAsia" w:hAnsiTheme="minorEastAsia"/>
        </w:rPr>
      </w:pPr>
      <w:r>
        <w:rPr>
          <w:rFonts w:asciiTheme="minorEastAsia" w:eastAsiaTheme="minorEastAsia" w:hAnsiTheme="minorEastAsia" w:hint="eastAsia"/>
        </w:rPr>
        <w:t>○○</w:t>
      </w:r>
      <w:r w:rsidR="00B25A4A">
        <w:rPr>
          <w:rFonts w:asciiTheme="minorEastAsia" w:eastAsiaTheme="minorEastAsia" w:hAnsiTheme="minorEastAsia" w:hint="eastAsia"/>
        </w:rPr>
        <w:t>労働局職業安定部 経由</w:t>
      </w:r>
    </w:p>
    <w:p w14:paraId="368CB092" w14:textId="77777777" w:rsidR="00B25A4A" w:rsidRDefault="00B25A4A" w:rsidP="005F4785">
      <w:pPr>
        <w:ind w:left="240" w:hangingChars="100" w:hanging="240"/>
        <w:rPr>
          <w:rFonts w:asciiTheme="minorEastAsia" w:eastAsiaTheme="minorEastAsia" w:hAnsiTheme="minorEastAsia"/>
        </w:rPr>
      </w:pPr>
      <w:r>
        <w:rPr>
          <w:rFonts w:asciiTheme="minorEastAsia" w:eastAsiaTheme="minorEastAsia" w:hAnsiTheme="minorEastAsia" w:hint="eastAsia"/>
        </w:rPr>
        <w:t>事業所管轄公共職業安定所雇用保険部門 あて</w:t>
      </w:r>
    </w:p>
    <w:p w14:paraId="4E5EA46F" w14:textId="77777777" w:rsidR="00B25A4A" w:rsidRPr="0014453F" w:rsidRDefault="00B25A4A" w:rsidP="009A3732">
      <w:pPr>
        <w:rPr>
          <w:rFonts w:asciiTheme="minorEastAsia" w:eastAsiaTheme="minorEastAsia" w:hAnsiTheme="minorEastAsia"/>
        </w:rPr>
      </w:pPr>
    </w:p>
    <w:p w14:paraId="1FD71689" w14:textId="2B7FADC9" w:rsidR="00B25A4A" w:rsidRDefault="00353466" w:rsidP="00A35CE1">
      <w:pPr>
        <w:ind w:firstLineChars="100" w:firstLine="240"/>
        <w:rPr>
          <w:rFonts w:asciiTheme="minorEastAsia" w:eastAsiaTheme="minorEastAsia" w:hAnsiTheme="minorEastAsia"/>
        </w:rPr>
      </w:pPr>
      <w:r w:rsidRPr="00353466">
        <w:rPr>
          <w:rFonts w:asciiTheme="minorEastAsia" w:eastAsiaTheme="minorEastAsia" w:hAnsiTheme="minorEastAsia" w:hint="eastAsia"/>
        </w:rPr>
        <w:t>障害者の多様なニーズに対応した委託訓練事業</w:t>
      </w:r>
      <w:r>
        <w:rPr>
          <w:rFonts w:asciiTheme="minorEastAsia" w:eastAsiaTheme="minorEastAsia" w:hAnsiTheme="minorEastAsia" w:hint="eastAsia"/>
        </w:rPr>
        <w:t>に係る就職支援経費の</w:t>
      </w:r>
      <w:r w:rsidR="001560D0">
        <w:rPr>
          <w:rFonts w:asciiTheme="minorEastAsia" w:eastAsiaTheme="minorEastAsia" w:hAnsiTheme="minorEastAsia" w:hint="eastAsia"/>
        </w:rPr>
        <w:t>支給対象となる就職者のうち雇用保険の被保険者として雇用された者について、</w:t>
      </w:r>
      <w:r>
        <w:rPr>
          <w:rFonts w:asciiTheme="minorEastAsia" w:eastAsiaTheme="minorEastAsia" w:hAnsiTheme="minorEastAsia" w:hint="eastAsia"/>
        </w:rPr>
        <w:t>確認</w:t>
      </w:r>
      <w:r w:rsidR="00B25A4A">
        <w:rPr>
          <w:rFonts w:asciiTheme="minorEastAsia" w:eastAsiaTheme="minorEastAsia" w:hAnsiTheme="minorEastAsia" w:hint="eastAsia"/>
        </w:rPr>
        <w:t>事務の過程で雇用保険の被保</w:t>
      </w:r>
      <w:r w:rsidR="00A35CE1">
        <w:rPr>
          <w:rFonts w:asciiTheme="minorEastAsia" w:eastAsiaTheme="minorEastAsia" w:hAnsiTheme="minorEastAsia" w:hint="eastAsia"/>
        </w:rPr>
        <w:t>険者となる雇用実態があるか否か疑義が生じたので、関係書類を添えて照会します。</w:t>
      </w:r>
    </w:p>
    <w:p w14:paraId="20545064" w14:textId="77777777" w:rsidR="00353466" w:rsidRDefault="00353466" w:rsidP="009A3732">
      <w:pPr>
        <w:rPr>
          <w:rFonts w:asciiTheme="minorEastAsia" w:eastAsiaTheme="minorEastAsia" w:hAnsiTheme="minorEastAsia"/>
        </w:rPr>
      </w:pPr>
    </w:p>
    <w:tbl>
      <w:tblPr>
        <w:tblStyle w:val="af3"/>
        <w:tblW w:w="0" w:type="auto"/>
        <w:jc w:val="center"/>
        <w:tblLook w:val="04A0" w:firstRow="1" w:lastRow="0" w:firstColumn="1" w:lastColumn="0" w:noHBand="0" w:noVBand="1"/>
      </w:tblPr>
      <w:tblGrid>
        <w:gridCol w:w="2252"/>
        <w:gridCol w:w="5522"/>
      </w:tblGrid>
      <w:tr w:rsidR="00B25A4A" w14:paraId="1B56688F" w14:textId="77777777" w:rsidTr="009A3732">
        <w:trPr>
          <w:jc w:val="center"/>
        </w:trPr>
        <w:tc>
          <w:tcPr>
            <w:tcW w:w="7774" w:type="dxa"/>
            <w:gridSpan w:val="2"/>
            <w:shd w:val="clear" w:color="auto" w:fill="D9D9D9" w:themeFill="background1" w:themeFillShade="D9"/>
          </w:tcPr>
          <w:p w14:paraId="198841F1" w14:textId="4B88AA4E" w:rsidR="00B25A4A" w:rsidRDefault="00FA4D7B" w:rsidP="009A3732">
            <w:pPr>
              <w:jc w:val="center"/>
              <w:rPr>
                <w:rFonts w:asciiTheme="minorEastAsia" w:eastAsiaTheme="minorEastAsia" w:hAnsiTheme="minorEastAsia"/>
              </w:rPr>
            </w:pPr>
            <w:r>
              <w:rPr>
                <w:rFonts w:asciiTheme="minorEastAsia" w:eastAsiaTheme="minorEastAsia" w:hAnsiTheme="minorEastAsia" w:hint="eastAsia"/>
              </w:rPr>
              <w:t>疑義が生じている</w:t>
            </w:r>
            <w:r w:rsidR="009A3732">
              <w:rPr>
                <w:rFonts w:asciiTheme="minorEastAsia" w:eastAsiaTheme="minorEastAsia" w:hAnsiTheme="minorEastAsia" w:hint="eastAsia"/>
              </w:rPr>
              <w:t>確認</w:t>
            </w:r>
            <w:r w:rsidR="00A35CE1" w:rsidRPr="00A35CE1">
              <w:rPr>
                <w:rFonts w:asciiTheme="minorEastAsia" w:eastAsiaTheme="minorEastAsia" w:hAnsiTheme="minorEastAsia" w:hint="eastAsia"/>
              </w:rPr>
              <w:t>対象者</w:t>
            </w:r>
            <w:r w:rsidR="00B25A4A">
              <w:rPr>
                <w:rFonts w:asciiTheme="minorEastAsia" w:eastAsiaTheme="minorEastAsia" w:hAnsiTheme="minorEastAsia" w:hint="eastAsia"/>
              </w:rPr>
              <w:t>の情報</w:t>
            </w:r>
          </w:p>
        </w:tc>
      </w:tr>
      <w:tr w:rsidR="00B25A4A" w14:paraId="77D4FAEF" w14:textId="77777777" w:rsidTr="00D30701">
        <w:trPr>
          <w:jc w:val="center"/>
        </w:trPr>
        <w:tc>
          <w:tcPr>
            <w:tcW w:w="2252" w:type="dxa"/>
          </w:tcPr>
          <w:p w14:paraId="5CF5FDA7" w14:textId="62978F25" w:rsidR="00B25A4A" w:rsidRDefault="005964D4" w:rsidP="005964D4">
            <w:pPr>
              <w:rPr>
                <w:rFonts w:asciiTheme="minorEastAsia" w:eastAsiaTheme="minorEastAsia" w:hAnsiTheme="minorEastAsia"/>
              </w:rPr>
            </w:pPr>
            <w:r>
              <w:rPr>
                <w:rFonts w:asciiTheme="minorEastAsia" w:eastAsiaTheme="minorEastAsia" w:hAnsiTheme="minorEastAsia" w:hint="eastAsia"/>
              </w:rPr>
              <w:t>氏名</w:t>
            </w:r>
          </w:p>
        </w:tc>
        <w:tc>
          <w:tcPr>
            <w:tcW w:w="5522" w:type="dxa"/>
          </w:tcPr>
          <w:p w14:paraId="6410E95A" w14:textId="77777777" w:rsidR="00B25A4A" w:rsidRDefault="00B25A4A" w:rsidP="005F4785">
            <w:pPr>
              <w:rPr>
                <w:rFonts w:asciiTheme="minorEastAsia" w:eastAsiaTheme="minorEastAsia" w:hAnsiTheme="minorEastAsia"/>
              </w:rPr>
            </w:pPr>
          </w:p>
        </w:tc>
      </w:tr>
      <w:tr w:rsidR="00B25A4A" w14:paraId="35676B65" w14:textId="77777777" w:rsidTr="00D30701">
        <w:trPr>
          <w:jc w:val="center"/>
        </w:trPr>
        <w:tc>
          <w:tcPr>
            <w:tcW w:w="2252" w:type="dxa"/>
          </w:tcPr>
          <w:p w14:paraId="40AB897A" w14:textId="77777777" w:rsidR="00B25A4A" w:rsidRDefault="00B25A4A" w:rsidP="005F4785">
            <w:pPr>
              <w:rPr>
                <w:rFonts w:asciiTheme="minorEastAsia" w:eastAsiaTheme="minorEastAsia" w:hAnsiTheme="minorEastAsia"/>
              </w:rPr>
            </w:pPr>
            <w:r>
              <w:rPr>
                <w:rFonts w:asciiTheme="minorEastAsia" w:eastAsiaTheme="minorEastAsia" w:hAnsiTheme="minorEastAsia" w:hint="eastAsia"/>
              </w:rPr>
              <w:t>生年月日</w:t>
            </w:r>
          </w:p>
        </w:tc>
        <w:tc>
          <w:tcPr>
            <w:tcW w:w="5522" w:type="dxa"/>
          </w:tcPr>
          <w:p w14:paraId="0FC5E178" w14:textId="77777777" w:rsidR="00B25A4A" w:rsidRDefault="00B25A4A" w:rsidP="005F4785">
            <w:pPr>
              <w:rPr>
                <w:rFonts w:asciiTheme="minorEastAsia" w:eastAsiaTheme="minorEastAsia" w:hAnsiTheme="minorEastAsia"/>
              </w:rPr>
            </w:pPr>
          </w:p>
        </w:tc>
      </w:tr>
      <w:tr w:rsidR="00B25A4A" w14:paraId="7AC79620" w14:textId="77777777" w:rsidTr="00D30701">
        <w:trPr>
          <w:jc w:val="center"/>
        </w:trPr>
        <w:tc>
          <w:tcPr>
            <w:tcW w:w="2252" w:type="dxa"/>
          </w:tcPr>
          <w:p w14:paraId="5B8FE160" w14:textId="77777777" w:rsidR="00B25A4A" w:rsidRDefault="00B25A4A" w:rsidP="005F4785">
            <w:pPr>
              <w:rPr>
                <w:rFonts w:asciiTheme="minorEastAsia" w:eastAsiaTheme="minorEastAsia" w:hAnsiTheme="minorEastAsia"/>
              </w:rPr>
            </w:pPr>
            <w:r>
              <w:rPr>
                <w:rFonts w:asciiTheme="minorEastAsia" w:eastAsiaTheme="minorEastAsia" w:hAnsiTheme="minorEastAsia" w:hint="eastAsia"/>
              </w:rPr>
              <w:t>性別</w:t>
            </w:r>
          </w:p>
        </w:tc>
        <w:tc>
          <w:tcPr>
            <w:tcW w:w="5522" w:type="dxa"/>
          </w:tcPr>
          <w:p w14:paraId="39C5F7FE" w14:textId="77777777" w:rsidR="00B25A4A" w:rsidRDefault="00B25A4A" w:rsidP="005F4785">
            <w:pPr>
              <w:rPr>
                <w:rFonts w:asciiTheme="minorEastAsia" w:eastAsiaTheme="minorEastAsia" w:hAnsiTheme="minorEastAsia"/>
              </w:rPr>
            </w:pPr>
          </w:p>
        </w:tc>
      </w:tr>
      <w:tr w:rsidR="00D30701" w14:paraId="4380FCED" w14:textId="77777777" w:rsidTr="00D30701">
        <w:trPr>
          <w:jc w:val="center"/>
        </w:trPr>
        <w:tc>
          <w:tcPr>
            <w:tcW w:w="2252" w:type="dxa"/>
          </w:tcPr>
          <w:p w14:paraId="1902A1D3" w14:textId="09A792F7" w:rsidR="00D30701" w:rsidRDefault="00D30701" w:rsidP="005F4785">
            <w:pPr>
              <w:rPr>
                <w:rFonts w:asciiTheme="minorEastAsia" w:eastAsiaTheme="minorEastAsia" w:hAnsiTheme="minorEastAsia"/>
              </w:rPr>
            </w:pPr>
            <w:r>
              <w:rPr>
                <w:rFonts w:asciiTheme="minorEastAsia" w:eastAsiaTheme="minorEastAsia" w:hAnsiTheme="minorEastAsia" w:hint="eastAsia"/>
              </w:rPr>
              <w:t>就職年月日</w:t>
            </w:r>
          </w:p>
        </w:tc>
        <w:tc>
          <w:tcPr>
            <w:tcW w:w="5522" w:type="dxa"/>
          </w:tcPr>
          <w:p w14:paraId="1506DE0B" w14:textId="77777777" w:rsidR="00D30701" w:rsidRDefault="00D30701" w:rsidP="005F4785">
            <w:pPr>
              <w:rPr>
                <w:rFonts w:asciiTheme="minorEastAsia" w:eastAsiaTheme="minorEastAsia" w:hAnsiTheme="minorEastAsia"/>
              </w:rPr>
            </w:pPr>
          </w:p>
        </w:tc>
      </w:tr>
      <w:tr w:rsidR="00B25A4A" w14:paraId="32DB77F9" w14:textId="77777777" w:rsidTr="009A3732">
        <w:trPr>
          <w:jc w:val="center"/>
        </w:trPr>
        <w:tc>
          <w:tcPr>
            <w:tcW w:w="7774" w:type="dxa"/>
            <w:gridSpan w:val="2"/>
            <w:shd w:val="clear" w:color="auto" w:fill="D9D9D9" w:themeFill="background1" w:themeFillShade="D9"/>
          </w:tcPr>
          <w:p w14:paraId="49C5585B" w14:textId="77777777" w:rsidR="00B25A4A" w:rsidRDefault="00B25A4A" w:rsidP="005F4785">
            <w:pPr>
              <w:jc w:val="center"/>
              <w:rPr>
                <w:rFonts w:asciiTheme="minorEastAsia" w:eastAsiaTheme="minorEastAsia" w:hAnsiTheme="minorEastAsia"/>
              </w:rPr>
            </w:pPr>
            <w:r>
              <w:rPr>
                <w:rFonts w:asciiTheme="minorEastAsia" w:eastAsiaTheme="minorEastAsia" w:hAnsiTheme="minorEastAsia" w:hint="eastAsia"/>
              </w:rPr>
              <w:t>事業所の情報</w:t>
            </w:r>
          </w:p>
        </w:tc>
      </w:tr>
      <w:tr w:rsidR="00B25A4A" w14:paraId="70950C67" w14:textId="77777777" w:rsidTr="00D30701">
        <w:trPr>
          <w:jc w:val="center"/>
        </w:trPr>
        <w:tc>
          <w:tcPr>
            <w:tcW w:w="2252" w:type="dxa"/>
          </w:tcPr>
          <w:p w14:paraId="289647ED" w14:textId="77777777" w:rsidR="00B25A4A" w:rsidRDefault="00B25A4A" w:rsidP="005F4785">
            <w:pPr>
              <w:rPr>
                <w:rFonts w:asciiTheme="minorEastAsia" w:eastAsiaTheme="minorEastAsia" w:hAnsiTheme="minorEastAsia"/>
              </w:rPr>
            </w:pPr>
            <w:r>
              <w:rPr>
                <w:rFonts w:asciiTheme="minorEastAsia" w:eastAsiaTheme="minorEastAsia" w:hAnsiTheme="minorEastAsia" w:hint="eastAsia"/>
              </w:rPr>
              <w:t>事業所名</w:t>
            </w:r>
          </w:p>
        </w:tc>
        <w:tc>
          <w:tcPr>
            <w:tcW w:w="5522" w:type="dxa"/>
          </w:tcPr>
          <w:p w14:paraId="285218FB" w14:textId="77777777" w:rsidR="00B25A4A" w:rsidRDefault="00B25A4A" w:rsidP="005F4785">
            <w:pPr>
              <w:rPr>
                <w:rFonts w:asciiTheme="minorEastAsia" w:eastAsiaTheme="minorEastAsia" w:hAnsiTheme="minorEastAsia"/>
              </w:rPr>
            </w:pPr>
          </w:p>
        </w:tc>
      </w:tr>
      <w:tr w:rsidR="00B25A4A" w14:paraId="2C0D190A" w14:textId="77777777" w:rsidTr="00D30701">
        <w:trPr>
          <w:jc w:val="center"/>
        </w:trPr>
        <w:tc>
          <w:tcPr>
            <w:tcW w:w="2252" w:type="dxa"/>
          </w:tcPr>
          <w:p w14:paraId="2109C69A" w14:textId="77777777" w:rsidR="00B25A4A" w:rsidRDefault="00B25A4A" w:rsidP="005F4785">
            <w:pPr>
              <w:rPr>
                <w:rFonts w:asciiTheme="minorEastAsia" w:eastAsiaTheme="minorEastAsia" w:hAnsiTheme="minorEastAsia"/>
              </w:rPr>
            </w:pPr>
            <w:r>
              <w:rPr>
                <w:rFonts w:asciiTheme="minorEastAsia" w:eastAsiaTheme="minorEastAsia" w:hAnsiTheme="minorEastAsia" w:hint="eastAsia"/>
              </w:rPr>
              <w:t>事業所所在地</w:t>
            </w:r>
          </w:p>
        </w:tc>
        <w:tc>
          <w:tcPr>
            <w:tcW w:w="5522" w:type="dxa"/>
          </w:tcPr>
          <w:p w14:paraId="0F14CD1A" w14:textId="77777777" w:rsidR="00B25A4A" w:rsidRDefault="00B25A4A" w:rsidP="005F4785">
            <w:pPr>
              <w:rPr>
                <w:rFonts w:asciiTheme="minorEastAsia" w:eastAsiaTheme="minorEastAsia" w:hAnsiTheme="minorEastAsia"/>
              </w:rPr>
            </w:pPr>
          </w:p>
        </w:tc>
      </w:tr>
      <w:tr w:rsidR="00B25A4A" w14:paraId="7744B878" w14:textId="77777777" w:rsidTr="00D30701">
        <w:trPr>
          <w:jc w:val="center"/>
        </w:trPr>
        <w:tc>
          <w:tcPr>
            <w:tcW w:w="2252" w:type="dxa"/>
          </w:tcPr>
          <w:p w14:paraId="0D867020" w14:textId="77777777" w:rsidR="00B25A4A" w:rsidRDefault="00B25A4A" w:rsidP="005F4785">
            <w:pPr>
              <w:rPr>
                <w:rFonts w:asciiTheme="minorEastAsia" w:eastAsiaTheme="minorEastAsia" w:hAnsiTheme="minorEastAsia"/>
              </w:rPr>
            </w:pPr>
            <w:r>
              <w:rPr>
                <w:rFonts w:asciiTheme="minorEastAsia" w:eastAsiaTheme="minorEastAsia" w:hAnsiTheme="minorEastAsia" w:hint="eastAsia"/>
              </w:rPr>
              <w:t>電話番号</w:t>
            </w:r>
          </w:p>
        </w:tc>
        <w:tc>
          <w:tcPr>
            <w:tcW w:w="5522" w:type="dxa"/>
          </w:tcPr>
          <w:p w14:paraId="798826C8" w14:textId="77777777" w:rsidR="00B25A4A" w:rsidRDefault="00B25A4A" w:rsidP="005F4785">
            <w:pPr>
              <w:rPr>
                <w:rFonts w:asciiTheme="minorEastAsia" w:eastAsiaTheme="minorEastAsia" w:hAnsiTheme="minorEastAsia"/>
              </w:rPr>
            </w:pPr>
          </w:p>
        </w:tc>
      </w:tr>
      <w:tr w:rsidR="00B25A4A" w14:paraId="124220BB" w14:textId="77777777" w:rsidTr="00D30701">
        <w:trPr>
          <w:jc w:val="center"/>
        </w:trPr>
        <w:tc>
          <w:tcPr>
            <w:tcW w:w="2252" w:type="dxa"/>
          </w:tcPr>
          <w:p w14:paraId="2265D080" w14:textId="77777777" w:rsidR="00B25A4A" w:rsidRDefault="00B25A4A" w:rsidP="005F4785">
            <w:pPr>
              <w:rPr>
                <w:rFonts w:asciiTheme="minorEastAsia" w:eastAsiaTheme="minorEastAsia" w:hAnsiTheme="minorEastAsia"/>
              </w:rPr>
            </w:pPr>
            <w:r>
              <w:rPr>
                <w:rFonts w:asciiTheme="minorEastAsia" w:eastAsiaTheme="minorEastAsia" w:hAnsiTheme="minorEastAsia" w:hint="eastAsia"/>
              </w:rPr>
              <w:t>代表者名</w:t>
            </w:r>
          </w:p>
        </w:tc>
        <w:tc>
          <w:tcPr>
            <w:tcW w:w="5522" w:type="dxa"/>
          </w:tcPr>
          <w:p w14:paraId="36FC908C" w14:textId="77777777" w:rsidR="00B25A4A" w:rsidRDefault="00B25A4A" w:rsidP="005F4785">
            <w:pPr>
              <w:rPr>
                <w:rFonts w:asciiTheme="minorEastAsia" w:eastAsiaTheme="minorEastAsia" w:hAnsiTheme="minorEastAsia"/>
              </w:rPr>
            </w:pPr>
          </w:p>
        </w:tc>
      </w:tr>
    </w:tbl>
    <w:p w14:paraId="0DEE5F8F" w14:textId="7238CE8C" w:rsidR="00B25A4A" w:rsidRDefault="00B25A4A" w:rsidP="009A3732">
      <w:pPr>
        <w:ind w:right="960"/>
        <w:rPr>
          <w:rFonts w:asciiTheme="minorEastAsia" w:eastAsiaTheme="minorEastAsia" w:hAnsiTheme="minorEastAsia"/>
        </w:rPr>
      </w:pPr>
    </w:p>
    <w:p w14:paraId="0CD49837" w14:textId="3F3AA8B2" w:rsidR="00B25A4A" w:rsidRDefault="009A3732" w:rsidP="005F4785">
      <w:pPr>
        <w:ind w:leftChars="200" w:left="720" w:hangingChars="100" w:hanging="240"/>
        <w:jc w:val="right"/>
        <w:rPr>
          <w:rFonts w:asciiTheme="minorEastAsia" w:eastAsiaTheme="minorEastAsia" w:hAnsiTheme="minorEastAsia"/>
        </w:rPr>
      </w:pPr>
      <w:r>
        <w:rPr>
          <w:rFonts w:asciiTheme="minorEastAsia" w:eastAsiaTheme="minorEastAsia" w:hAnsiTheme="minorEastAsia" w:hint="eastAsia"/>
        </w:rPr>
        <w:t>○○</w:t>
      </w:r>
      <w:r w:rsidR="00353466">
        <w:rPr>
          <w:rFonts w:asciiTheme="minorEastAsia" w:eastAsiaTheme="minorEastAsia" w:hAnsiTheme="minorEastAsia" w:hint="eastAsia"/>
        </w:rPr>
        <w:t>（都道府県）</w:t>
      </w:r>
      <w:r>
        <w:rPr>
          <w:rFonts w:asciiTheme="minorEastAsia" w:eastAsiaTheme="minorEastAsia" w:hAnsiTheme="minorEastAsia" w:hint="eastAsia"/>
        </w:rPr>
        <w:t>○○</w:t>
      </w:r>
      <w:r w:rsidR="00353466">
        <w:rPr>
          <w:rFonts w:asciiTheme="minorEastAsia" w:eastAsiaTheme="minorEastAsia" w:hAnsiTheme="minorEastAsia" w:hint="eastAsia"/>
        </w:rPr>
        <w:t>能力開発校</w:t>
      </w:r>
      <w:r>
        <w:rPr>
          <w:rFonts w:asciiTheme="minorEastAsia" w:eastAsiaTheme="minorEastAsia" w:hAnsiTheme="minorEastAsia" w:hint="eastAsia"/>
        </w:rPr>
        <w:t>○○</w:t>
      </w:r>
      <w:r w:rsidR="00B25A4A">
        <w:rPr>
          <w:rFonts w:asciiTheme="minorEastAsia" w:eastAsiaTheme="minorEastAsia" w:hAnsiTheme="minorEastAsia" w:hint="eastAsia"/>
        </w:rPr>
        <w:t>部門</w:t>
      </w:r>
    </w:p>
    <w:p w14:paraId="52E03059" w14:textId="023C96A1" w:rsidR="00B25A4A" w:rsidRDefault="00B25A4A" w:rsidP="005F4785">
      <w:pPr>
        <w:ind w:leftChars="200" w:left="720" w:hangingChars="100" w:hanging="240"/>
        <w:jc w:val="right"/>
        <w:rPr>
          <w:rFonts w:asciiTheme="minorEastAsia" w:eastAsiaTheme="minorEastAsia" w:hAnsiTheme="minorEastAsia"/>
        </w:rPr>
      </w:pPr>
      <w:r>
        <w:rPr>
          <w:rFonts w:asciiTheme="minorEastAsia" w:eastAsiaTheme="minorEastAsia" w:hAnsiTheme="minorEastAsia" w:hint="eastAsia"/>
        </w:rPr>
        <w:t>担当者：</w:t>
      </w:r>
      <w:r w:rsidR="009A3732">
        <w:rPr>
          <w:rFonts w:asciiTheme="minorEastAsia" w:eastAsiaTheme="minorEastAsia" w:hAnsiTheme="minorEastAsia" w:hint="eastAsia"/>
        </w:rPr>
        <w:t>○○</w:t>
      </w:r>
    </w:p>
    <w:p w14:paraId="7DABB346" w14:textId="3B228DD5" w:rsidR="00B25A4A" w:rsidRDefault="00B25A4A" w:rsidP="005F4785">
      <w:pPr>
        <w:ind w:leftChars="200" w:left="720" w:hangingChars="100" w:hanging="240"/>
        <w:jc w:val="right"/>
        <w:rPr>
          <w:rFonts w:asciiTheme="minorEastAsia" w:eastAsiaTheme="minorEastAsia" w:hAnsiTheme="minorEastAsia"/>
        </w:rPr>
      </w:pPr>
      <w:r>
        <w:rPr>
          <w:rFonts w:asciiTheme="minorEastAsia" w:eastAsiaTheme="minorEastAsia" w:hAnsiTheme="minorEastAsia" w:hint="eastAsia"/>
        </w:rPr>
        <w:t>担当者連絡先：</w:t>
      </w:r>
      <w:r w:rsidR="009A3732">
        <w:rPr>
          <w:rFonts w:asciiTheme="minorEastAsia" w:eastAsiaTheme="minorEastAsia" w:hAnsiTheme="minorEastAsia" w:hint="eastAsia"/>
        </w:rPr>
        <w:t>○○</w:t>
      </w:r>
      <w:r>
        <w:rPr>
          <w:rFonts w:asciiTheme="minorEastAsia" w:eastAsiaTheme="minorEastAsia" w:hAnsiTheme="minorEastAsia" w:hint="eastAsia"/>
        </w:rPr>
        <w:t>－</w:t>
      </w:r>
      <w:r w:rsidR="009A3732">
        <w:rPr>
          <w:rFonts w:asciiTheme="minorEastAsia" w:eastAsiaTheme="minorEastAsia" w:hAnsiTheme="minorEastAsia" w:hint="eastAsia"/>
        </w:rPr>
        <w:t>○○○</w:t>
      </w:r>
      <w:r>
        <w:rPr>
          <w:rFonts w:asciiTheme="minorEastAsia" w:eastAsiaTheme="minorEastAsia" w:hAnsiTheme="minorEastAsia" w:hint="eastAsia"/>
        </w:rPr>
        <w:t>－</w:t>
      </w:r>
      <w:r w:rsidR="009A3732">
        <w:rPr>
          <w:rFonts w:asciiTheme="minorEastAsia" w:eastAsiaTheme="minorEastAsia" w:hAnsiTheme="minorEastAsia" w:hint="eastAsia"/>
        </w:rPr>
        <w:t>○○○○</w:t>
      </w:r>
    </w:p>
    <w:p w14:paraId="6901F971" w14:textId="77777777" w:rsidR="00B77F13" w:rsidRDefault="00B77F13" w:rsidP="009A3732">
      <w:pPr>
        <w:jc w:val="left"/>
        <w:rPr>
          <w:rFonts w:asciiTheme="minorEastAsia" w:eastAsiaTheme="minorEastAsia" w:hAnsiTheme="minorEastAsia"/>
        </w:rPr>
      </w:pPr>
    </w:p>
    <w:p w14:paraId="3F0988AE" w14:textId="2998E124" w:rsidR="00B25A4A" w:rsidRDefault="00B25A4A" w:rsidP="009A3732">
      <w:pPr>
        <w:jc w:val="left"/>
        <w:rPr>
          <w:rFonts w:asciiTheme="minorEastAsia" w:eastAsiaTheme="minorEastAsia" w:hAnsiTheme="minorEastAsia"/>
        </w:rPr>
      </w:pPr>
      <w:r>
        <w:rPr>
          <w:rFonts w:asciiTheme="minorEastAsia" w:eastAsiaTheme="minorEastAsia" w:hAnsiTheme="minorEastAsia" w:hint="eastAsia"/>
          <w:noProof/>
        </w:rPr>
        <mc:AlternateContent>
          <mc:Choice Requires="wps">
            <w:drawing>
              <wp:anchor distT="0" distB="0" distL="114300" distR="114300" simplePos="0" relativeHeight="251662336" behindDoc="0" locked="0" layoutInCell="1" allowOverlap="1" wp14:anchorId="3AFCE4E7" wp14:editId="12E655E0">
                <wp:simplePos x="0" y="0"/>
                <wp:positionH relativeFrom="margin">
                  <wp:posOffset>-310236</wp:posOffset>
                </wp:positionH>
                <wp:positionV relativeFrom="paragraph">
                  <wp:posOffset>149442</wp:posOffset>
                </wp:positionV>
                <wp:extent cx="6266537" cy="11662"/>
                <wp:effectExtent l="0" t="0" r="1270" b="26670"/>
                <wp:wrapNone/>
                <wp:docPr id="3" name="直線コネクタ 3"/>
                <wp:cNvGraphicFramePr/>
                <a:graphic xmlns:a="http://schemas.openxmlformats.org/drawingml/2006/main">
                  <a:graphicData uri="http://schemas.microsoft.com/office/word/2010/wordprocessingShape">
                    <wps:wsp>
                      <wps:cNvCnPr/>
                      <wps:spPr>
                        <a:xfrm flipV="1">
                          <a:off x="0" y="0"/>
                          <a:ext cx="6266537" cy="11662"/>
                        </a:xfrm>
                        <a:prstGeom prst="line">
                          <a:avLst/>
                        </a:prstGeom>
                        <a:noFill/>
                        <a:ln w="9525" cap="flat" cmpd="sng" algn="ctr">
                          <a:solidFill>
                            <a:srgbClr val="4F81BD">
                              <a:shade val="95000"/>
                              <a:satMod val="105000"/>
                            </a:srgbClr>
                          </a:solidFill>
                          <a:prstDash val="dash"/>
                        </a:ln>
                        <a:effectLst/>
                      </wps:spPr>
                      <wps:bodyPr/>
                    </wps:wsp>
                  </a:graphicData>
                </a:graphic>
                <wp14:sizeRelH relativeFrom="margin">
                  <wp14:pctWidth>0</wp14:pctWidth>
                </wp14:sizeRelH>
                <wp14:sizeRelV relativeFrom="margin">
                  <wp14:pctHeight>0</wp14:pctHeight>
                </wp14:sizeRelV>
              </wp:anchor>
            </w:drawing>
          </mc:Choice>
          <mc:Fallback>
            <w:pict>
              <v:line w14:anchorId="70CE5717" id="直線コネクタ 3" o:spid="_x0000_s1026" style="position:absolute;left:0;text-align:left;flip:y;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45pt,11.75pt" to="46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" strokecolor="#4a7ebb">
                <v:stroke dashstyle="dash"/>
                <w10:wrap anchorx="margin"/>
              </v:line>
            </w:pict>
          </mc:Fallback>
        </mc:AlternateContent>
      </w:r>
    </w:p>
    <w:p w14:paraId="0D9D1B69" w14:textId="595EB4B5" w:rsidR="00675CD5" w:rsidRDefault="009A3732" w:rsidP="005F4785">
      <w:pPr>
        <w:ind w:leftChars="100" w:left="240"/>
        <w:jc w:val="right"/>
        <w:rPr>
          <w:rFonts w:asciiTheme="minorEastAsia" w:eastAsiaTheme="minorEastAsia" w:hAnsiTheme="minorEastAsia"/>
        </w:rPr>
      </w:pPr>
      <w:r>
        <w:rPr>
          <w:rFonts w:asciiTheme="minorEastAsia" w:eastAsiaTheme="minorEastAsia" w:hAnsiTheme="minorEastAsia" w:hint="eastAsia"/>
        </w:rPr>
        <w:t xml:space="preserve">令和　年　月　</w:t>
      </w:r>
      <w:r w:rsidR="00B25A4A">
        <w:rPr>
          <w:rFonts w:asciiTheme="minorEastAsia" w:eastAsiaTheme="minorEastAsia" w:hAnsiTheme="minorEastAsia" w:hint="eastAsia"/>
        </w:rPr>
        <w:t>日</w:t>
      </w:r>
    </w:p>
    <w:p w14:paraId="3CF48009" w14:textId="549F0541" w:rsidR="00B25A4A" w:rsidRPr="0085200A" w:rsidRDefault="009A3732" w:rsidP="00353466">
      <w:pPr>
        <w:jc w:val="left"/>
        <w:rPr>
          <w:rFonts w:asciiTheme="minorEastAsia" w:eastAsiaTheme="minorEastAsia" w:hAnsiTheme="minorEastAsia"/>
        </w:rPr>
      </w:pPr>
      <w:r>
        <w:rPr>
          <w:rFonts w:asciiTheme="minorEastAsia" w:eastAsiaTheme="minorEastAsia" w:hAnsiTheme="minorEastAsia" w:hint="eastAsia"/>
        </w:rPr>
        <w:t>○○</w:t>
      </w:r>
      <w:r w:rsidR="008569DD" w:rsidRPr="008569DD">
        <w:rPr>
          <w:rFonts w:asciiTheme="minorEastAsia" w:eastAsiaTheme="minorEastAsia" w:hAnsiTheme="minorEastAsia" w:hint="eastAsia"/>
        </w:rPr>
        <w:t>（都道府県）</w:t>
      </w:r>
      <w:r>
        <w:rPr>
          <w:rFonts w:asciiTheme="minorEastAsia" w:eastAsiaTheme="minorEastAsia" w:hAnsiTheme="minorEastAsia" w:hint="eastAsia"/>
        </w:rPr>
        <w:t>○○</w:t>
      </w:r>
      <w:r w:rsidR="008569DD" w:rsidRPr="008569DD">
        <w:rPr>
          <w:rFonts w:asciiTheme="minorEastAsia" w:eastAsiaTheme="minorEastAsia" w:hAnsiTheme="minorEastAsia" w:hint="eastAsia"/>
        </w:rPr>
        <w:t>能力開発校</w:t>
      </w:r>
      <w:r>
        <w:rPr>
          <w:rFonts w:asciiTheme="minorEastAsia" w:eastAsiaTheme="minorEastAsia" w:hAnsiTheme="minorEastAsia" w:hint="eastAsia"/>
        </w:rPr>
        <w:t>○○</w:t>
      </w:r>
      <w:r w:rsidR="008569DD" w:rsidRPr="008569DD">
        <w:rPr>
          <w:rFonts w:asciiTheme="minorEastAsia" w:eastAsiaTheme="minorEastAsia" w:hAnsiTheme="minorEastAsia" w:hint="eastAsia"/>
        </w:rPr>
        <w:t>部門</w:t>
      </w:r>
      <w:r w:rsidR="00B25A4A">
        <w:rPr>
          <w:rFonts w:asciiTheme="minorEastAsia" w:eastAsiaTheme="minorEastAsia" w:hAnsiTheme="minorEastAsia" w:hint="eastAsia"/>
        </w:rPr>
        <w:t>担当者 あて</w:t>
      </w:r>
    </w:p>
    <w:p w14:paraId="0AE0B79C" w14:textId="77777777" w:rsidR="00B25A4A" w:rsidRDefault="00B25A4A" w:rsidP="009A3732">
      <w:pPr>
        <w:jc w:val="left"/>
        <w:rPr>
          <w:rFonts w:asciiTheme="minorEastAsia" w:eastAsiaTheme="minorEastAsia" w:hAnsiTheme="minorEastAsia"/>
        </w:rPr>
      </w:pPr>
    </w:p>
    <w:p w14:paraId="69F08315" w14:textId="77777777" w:rsidR="00B25A4A" w:rsidRDefault="00B25A4A" w:rsidP="005F4785">
      <w:pPr>
        <w:jc w:val="left"/>
        <w:rPr>
          <w:rFonts w:asciiTheme="minorEastAsia" w:eastAsiaTheme="minorEastAsia" w:hAnsiTheme="minorEastAsia"/>
        </w:rPr>
      </w:pPr>
      <w:r>
        <w:rPr>
          <w:rFonts w:asciiTheme="minorEastAsia" w:eastAsiaTheme="minorEastAsia" w:hAnsiTheme="minorEastAsia" w:hint="eastAsia"/>
        </w:rPr>
        <w:t xml:space="preserve">　上記の者について確認を行ったところ、雇用保険の被保険者となる雇用実態は以下のとおりです。</w:t>
      </w:r>
    </w:p>
    <w:p w14:paraId="4AE1AB4C" w14:textId="77777777" w:rsidR="00B25A4A" w:rsidRDefault="00B25A4A" w:rsidP="005F4785">
      <w:pPr>
        <w:jc w:val="left"/>
        <w:rPr>
          <w:rFonts w:asciiTheme="minorEastAsia" w:eastAsiaTheme="minorEastAsia" w:hAnsiTheme="minorEastAsia"/>
        </w:rPr>
      </w:pPr>
    </w:p>
    <w:p w14:paraId="4E756750" w14:textId="77777777" w:rsidR="00B25A4A" w:rsidRDefault="00B25A4A" w:rsidP="005F4785">
      <w:pPr>
        <w:jc w:val="center"/>
        <w:rPr>
          <w:rFonts w:asciiTheme="minorEastAsia" w:eastAsiaTheme="minorEastAsia" w:hAnsiTheme="minorEastAsia"/>
        </w:rPr>
      </w:pPr>
      <w:r>
        <w:rPr>
          <w:rFonts w:asciiTheme="minorEastAsia" w:eastAsiaTheme="minorEastAsia" w:hAnsiTheme="minorEastAsia" w:hint="eastAsia"/>
        </w:rPr>
        <w:t>有　・　無</w:t>
      </w:r>
    </w:p>
    <w:p w14:paraId="090946B3" w14:textId="77777777" w:rsidR="00B25A4A" w:rsidRDefault="00B25A4A" w:rsidP="009A3732">
      <w:pPr>
        <w:rPr>
          <w:rFonts w:asciiTheme="minorEastAsia" w:eastAsiaTheme="minorEastAsia" w:hAnsiTheme="minorEastAsia"/>
        </w:rPr>
      </w:pPr>
    </w:p>
    <w:p w14:paraId="43EA0450" w14:textId="722CED6C" w:rsidR="00B25A4A" w:rsidRDefault="009A3732" w:rsidP="005F4785">
      <w:pPr>
        <w:jc w:val="right"/>
        <w:rPr>
          <w:rFonts w:asciiTheme="minorEastAsia" w:eastAsiaTheme="minorEastAsia" w:hAnsiTheme="minorEastAsia"/>
        </w:rPr>
      </w:pPr>
      <w:r>
        <w:rPr>
          <w:rFonts w:asciiTheme="minorEastAsia" w:eastAsiaTheme="minorEastAsia" w:hAnsiTheme="minorEastAsia" w:hint="eastAsia"/>
        </w:rPr>
        <w:t>○○</w:t>
      </w:r>
      <w:r w:rsidR="00B25A4A">
        <w:rPr>
          <w:rFonts w:asciiTheme="minorEastAsia" w:eastAsiaTheme="minorEastAsia" w:hAnsiTheme="minorEastAsia" w:hint="eastAsia"/>
        </w:rPr>
        <w:t>公共職業安定所雇用保険部門</w:t>
      </w:r>
    </w:p>
    <w:p w14:paraId="03B44F40" w14:textId="2BEB85DF" w:rsidR="00B25A4A" w:rsidRDefault="00B25A4A" w:rsidP="005F4785">
      <w:pPr>
        <w:jc w:val="right"/>
        <w:rPr>
          <w:rFonts w:asciiTheme="minorEastAsia" w:eastAsiaTheme="minorEastAsia" w:hAnsiTheme="minorEastAsia"/>
        </w:rPr>
      </w:pPr>
      <w:r>
        <w:rPr>
          <w:rFonts w:asciiTheme="minorEastAsia" w:eastAsiaTheme="minorEastAsia" w:hAnsiTheme="minorEastAsia" w:hint="eastAsia"/>
        </w:rPr>
        <w:t>担当者：</w:t>
      </w:r>
      <w:r w:rsidR="009A3732">
        <w:rPr>
          <w:rFonts w:asciiTheme="minorEastAsia" w:eastAsiaTheme="minorEastAsia" w:hAnsiTheme="minorEastAsia" w:hint="eastAsia"/>
        </w:rPr>
        <w:t>○○</w:t>
      </w:r>
    </w:p>
    <w:p w14:paraId="37510A17" w14:textId="7CC0EE8D" w:rsidR="007D1FC1" w:rsidRDefault="00B25A4A" w:rsidP="005F4785">
      <w:pPr>
        <w:jc w:val="right"/>
        <w:rPr>
          <w:rFonts w:asciiTheme="minorEastAsia" w:eastAsiaTheme="minorEastAsia" w:hAnsiTheme="minorEastAsia"/>
        </w:rPr>
      </w:pPr>
      <w:r>
        <w:rPr>
          <w:rFonts w:asciiTheme="minorEastAsia" w:eastAsiaTheme="minorEastAsia" w:hAnsiTheme="minorEastAsia" w:hint="eastAsia"/>
        </w:rPr>
        <w:t>担当者連絡先：</w:t>
      </w:r>
      <w:r w:rsidR="009A3732">
        <w:rPr>
          <w:rFonts w:asciiTheme="minorEastAsia" w:eastAsiaTheme="minorEastAsia" w:hAnsiTheme="minorEastAsia" w:hint="eastAsia"/>
        </w:rPr>
        <w:t>○○</w:t>
      </w:r>
      <w:r>
        <w:rPr>
          <w:rFonts w:asciiTheme="minorEastAsia" w:eastAsiaTheme="minorEastAsia" w:hAnsiTheme="minorEastAsia" w:hint="eastAsia"/>
        </w:rPr>
        <w:t>－</w:t>
      </w:r>
      <w:r w:rsidR="009A3732">
        <w:rPr>
          <w:rFonts w:asciiTheme="minorEastAsia" w:eastAsiaTheme="minorEastAsia" w:hAnsiTheme="minorEastAsia" w:hint="eastAsia"/>
        </w:rPr>
        <w:t>○○○</w:t>
      </w:r>
      <w:r>
        <w:rPr>
          <w:rFonts w:asciiTheme="minorEastAsia" w:eastAsiaTheme="minorEastAsia" w:hAnsiTheme="minorEastAsia" w:hint="eastAsia"/>
        </w:rPr>
        <w:t>－</w:t>
      </w:r>
      <w:r w:rsidR="009A3732">
        <w:rPr>
          <w:rFonts w:asciiTheme="minorEastAsia" w:eastAsiaTheme="minorEastAsia" w:hAnsiTheme="minorEastAsia" w:hint="eastAsia"/>
        </w:rPr>
        <w:t>○○○○</w:t>
      </w:r>
    </w:p>
    <w:p w14:paraId="686512DA" w14:textId="77777777" w:rsidR="007D1FC1" w:rsidRDefault="007D1FC1">
      <w:pPr>
        <w:widowControl/>
        <w:jc w:val="left"/>
        <w:rPr>
          <w:rFonts w:asciiTheme="minorEastAsia" w:eastAsiaTheme="minorEastAsia" w:hAnsiTheme="minorEastAsia"/>
        </w:rPr>
      </w:pPr>
      <w:r>
        <w:rPr>
          <w:rFonts w:asciiTheme="minorEastAsia" w:eastAsiaTheme="minorEastAsia" w:hAnsiTheme="minorEastAsia"/>
        </w:rPr>
        <w:br w:type="page"/>
      </w:r>
    </w:p>
    <w:p w14:paraId="11E243A8" w14:textId="595E1F52" w:rsidR="00994B00" w:rsidRDefault="00994B00" w:rsidP="00994B00">
      <w:pPr>
        <w:ind w:leftChars="200" w:left="720" w:hangingChars="100" w:hanging="240"/>
        <w:jc w:val="right"/>
        <w:rPr>
          <w:rFonts w:asciiTheme="minorEastAsia" w:eastAsiaTheme="minorEastAsia" w:hAnsiTheme="minorEastAsia"/>
        </w:rPr>
      </w:pPr>
      <w:del w:id="3" w:author="河原　菜々子" w:date="2025-01-27T10:21:00Z">
        <w:r w:rsidDel="001218CB">
          <w:rPr>
            <w:rFonts w:asciiTheme="minorEastAsia" w:eastAsiaTheme="minorEastAsia" w:hAnsiTheme="minorEastAsia" w:hint="eastAsia"/>
          </w:rPr>
          <w:lastRenderedPageBreak/>
          <w:delText>別</w:delText>
        </w:r>
        <w:r w:rsidR="00AE2D00" w:rsidDel="001218CB">
          <w:rPr>
            <w:rFonts w:asciiTheme="minorEastAsia" w:eastAsiaTheme="minorEastAsia" w:hAnsiTheme="minorEastAsia" w:hint="eastAsia"/>
          </w:rPr>
          <w:delText>紙</w:delText>
        </w:r>
      </w:del>
      <w:r>
        <w:rPr>
          <w:rFonts w:asciiTheme="minorEastAsia" w:eastAsiaTheme="minorEastAsia" w:hAnsiTheme="minorEastAsia" w:hint="eastAsia"/>
        </w:rPr>
        <w:t>様式</w:t>
      </w:r>
      <w:ins w:id="4" w:author="河原　菜々子" w:date="2025-01-23T17:35:00Z">
        <w:r w:rsidR="00566350">
          <w:rPr>
            <w:rFonts w:asciiTheme="minorEastAsia" w:eastAsiaTheme="minorEastAsia" w:hAnsiTheme="minorEastAsia" w:hint="eastAsia"/>
          </w:rPr>
          <w:t>５</w:t>
        </w:r>
      </w:ins>
      <w:del w:id="5" w:author="河原　菜々子" w:date="2025-01-23T17:31:00Z">
        <w:r w:rsidR="00DD7FF5" w:rsidDel="004E4FF6">
          <w:rPr>
            <w:rFonts w:asciiTheme="minorEastAsia" w:eastAsiaTheme="minorEastAsia" w:hAnsiTheme="minorEastAsia" w:hint="eastAsia"/>
          </w:rPr>
          <w:delText>５</w:delText>
        </w:r>
      </w:del>
    </w:p>
    <w:p w14:paraId="13590D79" w14:textId="77777777" w:rsidR="007D1FC1" w:rsidRDefault="007D1FC1" w:rsidP="009A3732">
      <w:pPr>
        <w:ind w:right="960"/>
        <w:rPr>
          <w:rFonts w:asciiTheme="minorEastAsia" w:eastAsiaTheme="minorEastAsia" w:hAnsiTheme="minorEastAsia"/>
        </w:rPr>
      </w:pPr>
    </w:p>
    <w:p w14:paraId="304A36E9" w14:textId="07327E2D" w:rsidR="00994B00" w:rsidRDefault="00994B00" w:rsidP="00994B00">
      <w:pPr>
        <w:ind w:left="240" w:hangingChars="100" w:hanging="240"/>
        <w:jc w:val="right"/>
        <w:rPr>
          <w:rFonts w:asciiTheme="minorEastAsia" w:eastAsiaTheme="minorEastAsia" w:hAnsiTheme="minorEastAsia"/>
        </w:rPr>
      </w:pPr>
      <w:r>
        <w:rPr>
          <w:rFonts w:asciiTheme="minorEastAsia" w:eastAsiaTheme="minorEastAsia" w:hAnsiTheme="minorEastAsia" w:hint="eastAsia"/>
        </w:rPr>
        <w:t>令和</w:t>
      </w:r>
      <w:r w:rsidR="009A3732">
        <w:rPr>
          <w:rFonts w:asciiTheme="minorEastAsia" w:eastAsiaTheme="minorEastAsia" w:hAnsiTheme="minorEastAsia" w:hint="eastAsia"/>
        </w:rPr>
        <w:t xml:space="preserve">　</w:t>
      </w:r>
      <w:r>
        <w:rPr>
          <w:rFonts w:asciiTheme="minorEastAsia" w:eastAsiaTheme="minorEastAsia" w:hAnsiTheme="minorEastAsia" w:hint="eastAsia"/>
        </w:rPr>
        <w:t>年</w:t>
      </w:r>
      <w:r w:rsidR="009A3732">
        <w:rPr>
          <w:rFonts w:asciiTheme="minorEastAsia" w:eastAsiaTheme="minorEastAsia" w:hAnsiTheme="minorEastAsia" w:hint="eastAsia"/>
        </w:rPr>
        <w:t xml:space="preserve">　</w:t>
      </w:r>
      <w:r>
        <w:rPr>
          <w:rFonts w:asciiTheme="minorEastAsia" w:eastAsiaTheme="minorEastAsia" w:hAnsiTheme="minorEastAsia" w:hint="eastAsia"/>
        </w:rPr>
        <w:t>月</w:t>
      </w:r>
      <w:r w:rsidR="009A3732">
        <w:rPr>
          <w:rFonts w:asciiTheme="minorEastAsia" w:eastAsiaTheme="minorEastAsia" w:hAnsiTheme="minorEastAsia" w:hint="eastAsia"/>
        </w:rPr>
        <w:t xml:space="preserve">　</w:t>
      </w:r>
      <w:r>
        <w:rPr>
          <w:rFonts w:asciiTheme="minorEastAsia" w:eastAsiaTheme="minorEastAsia" w:hAnsiTheme="minorEastAsia" w:hint="eastAsia"/>
        </w:rPr>
        <w:t>日</w:t>
      </w:r>
    </w:p>
    <w:p w14:paraId="2E476968" w14:textId="77777777" w:rsidR="007D1FC1" w:rsidRDefault="007D1FC1" w:rsidP="009A3732">
      <w:pPr>
        <w:ind w:left="240" w:right="960" w:hangingChars="100" w:hanging="240"/>
        <w:rPr>
          <w:rFonts w:asciiTheme="minorEastAsia" w:eastAsiaTheme="minorEastAsia" w:hAnsiTheme="minorEastAsia"/>
        </w:rPr>
      </w:pPr>
    </w:p>
    <w:p w14:paraId="2A2948EF" w14:textId="227D8305" w:rsidR="00994B00" w:rsidRDefault="009A3732" w:rsidP="00994B00">
      <w:pPr>
        <w:ind w:left="240" w:hangingChars="100" w:hanging="240"/>
        <w:rPr>
          <w:rFonts w:asciiTheme="minorEastAsia" w:eastAsiaTheme="minorEastAsia" w:hAnsiTheme="minorEastAsia"/>
        </w:rPr>
      </w:pPr>
      <w:r>
        <w:rPr>
          <w:rFonts w:asciiTheme="minorEastAsia" w:eastAsiaTheme="minorEastAsia" w:hAnsiTheme="minorEastAsia" w:hint="eastAsia"/>
        </w:rPr>
        <w:t>○○</w:t>
      </w:r>
      <w:r w:rsidR="00994B00">
        <w:rPr>
          <w:rFonts w:asciiTheme="minorEastAsia" w:eastAsiaTheme="minorEastAsia" w:hAnsiTheme="minorEastAsia" w:hint="eastAsia"/>
        </w:rPr>
        <w:t>労働局職業安定部 経由</w:t>
      </w:r>
    </w:p>
    <w:p w14:paraId="0CDFCCD3" w14:textId="77777777" w:rsidR="00994B00" w:rsidRDefault="00994B00" w:rsidP="00994B00">
      <w:pPr>
        <w:ind w:left="240" w:hangingChars="100" w:hanging="240"/>
        <w:rPr>
          <w:rFonts w:asciiTheme="minorEastAsia" w:eastAsiaTheme="minorEastAsia" w:hAnsiTheme="minorEastAsia"/>
        </w:rPr>
      </w:pPr>
      <w:r>
        <w:rPr>
          <w:rFonts w:asciiTheme="minorEastAsia" w:eastAsiaTheme="minorEastAsia" w:hAnsiTheme="minorEastAsia" w:hint="eastAsia"/>
        </w:rPr>
        <w:t>事業所管轄公共職業安定所雇用保険部門 あて</w:t>
      </w:r>
    </w:p>
    <w:p w14:paraId="00C15F85" w14:textId="77777777" w:rsidR="00994B00" w:rsidRPr="0014453F" w:rsidRDefault="00994B00" w:rsidP="009A3732">
      <w:pPr>
        <w:rPr>
          <w:rFonts w:asciiTheme="minorEastAsia" w:eastAsiaTheme="minorEastAsia" w:hAnsiTheme="minorEastAsia"/>
        </w:rPr>
      </w:pPr>
    </w:p>
    <w:p w14:paraId="157A32E2" w14:textId="510B070E" w:rsidR="00994B00" w:rsidRDefault="001560D0" w:rsidP="00994B00">
      <w:pPr>
        <w:ind w:firstLineChars="100" w:firstLine="240"/>
        <w:rPr>
          <w:rFonts w:asciiTheme="minorEastAsia" w:eastAsiaTheme="minorEastAsia" w:hAnsiTheme="minorEastAsia"/>
        </w:rPr>
      </w:pPr>
      <w:r w:rsidRPr="001560D0">
        <w:rPr>
          <w:rFonts w:asciiTheme="minorEastAsia" w:eastAsiaTheme="minorEastAsia" w:hAnsiTheme="minorEastAsia" w:hint="eastAsia"/>
        </w:rPr>
        <w:t>障害者の多様なニーズに対応した委託訓練事業に係る就職支援経費の支給対象となる就職者のうち雇用保険の被保険者として雇用された者</w:t>
      </w:r>
      <w:r>
        <w:rPr>
          <w:rFonts w:asciiTheme="minorEastAsia" w:eastAsiaTheme="minorEastAsia" w:hAnsiTheme="minorEastAsia" w:hint="eastAsia"/>
        </w:rPr>
        <w:t>（別</w:t>
      </w:r>
      <w:r w:rsidR="00AE2D00">
        <w:rPr>
          <w:rFonts w:asciiTheme="minorEastAsia" w:eastAsiaTheme="minorEastAsia" w:hAnsiTheme="minorEastAsia" w:hint="eastAsia"/>
        </w:rPr>
        <w:t>紙</w:t>
      </w:r>
      <w:r>
        <w:rPr>
          <w:rFonts w:asciiTheme="minorEastAsia" w:eastAsiaTheme="minorEastAsia" w:hAnsiTheme="minorEastAsia" w:hint="eastAsia"/>
        </w:rPr>
        <w:t>様式３により照会を行った者は除く）</w:t>
      </w:r>
      <w:r w:rsidRPr="001560D0">
        <w:rPr>
          <w:rFonts w:asciiTheme="minorEastAsia" w:eastAsiaTheme="minorEastAsia" w:hAnsiTheme="minorEastAsia" w:hint="eastAsia"/>
        </w:rPr>
        <w:t>について、</w:t>
      </w:r>
      <w:r>
        <w:rPr>
          <w:rFonts w:asciiTheme="minorEastAsia" w:eastAsiaTheme="minorEastAsia" w:hAnsiTheme="minorEastAsia" w:hint="eastAsia"/>
        </w:rPr>
        <w:t>委託先機関又はその関連事業主が自ら雇用し就職支援経費を受給する</w:t>
      </w:r>
      <w:r w:rsidR="00D30701">
        <w:rPr>
          <w:rFonts w:asciiTheme="minorEastAsia" w:eastAsiaTheme="minorEastAsia" w:hAnsiTheme="minorEastAsia" w:hint="eastAsia"/>
        </w:rPr>
        <w:t>ケースに係る対象就職者に</w:t>
      </w:r>
      <w:r w:rsidR="001E684B">
        <w:rPr>
          <w:rFonts w:asciiTheme="minorEastAsia" w:eastAsiaTheme="minorEastAsia" w:hAnsiTheme="minorEastAsia" w:hint="eastAsia"/>
        </w:rPr>
        <w:t>関し、</w:t>
      </w:r>
      <w:r w:rsidR="00F45536" w:rsidRPr="00F45536">
        <w:rPr>
          <w:rFonts w:asciiTheme="minorEastAsia" w:eastAsiaTheme="minorEastAsia" w:hAnsiTheme="minorEastAsia" w:hint="eastAsia"/>
        </w:rPr>
        <w:t>雇用保険の被保険者となる雇用実態があるか否か</w:t>
      </w:r>
      <w:r w:rsidR="00994B00">
        <w:rPr>
          <w:rFonts w:asciiTheme="minorEastAsia" w:eastAsiaTheme="minorEastAsia" w:hAnsiTheme="minorEastAsia" w:hint="eastAsia"/>
        </w:rPr>
        <w:t>関係書類を添え</w:t>
      </w:r>
      <w:r w:rsidR="00A35CE1">
        <w:rPr>
          <w:rFonts w:asciiTheme="minorEastAsia" w:eastAsiaTheme="minorEastAsia" w:hAnsiTheme="minorEastAsia" w:hint="eastAsia"/>
        </w:rPr>
        <w:t>て照会します</w:t>
      </w:r>
      <w:r w:rsidR="001E684B" w:rsidRPr="001E684B">
        <w:rPr>
          <w:rFonts w:asciiTheme="minorEastAsia" w:eastAsiaTheme="minorEastAsia" w:hAnsiTheme="minorEastAsia" w:hint="eastAsia"/>
        </w:rPr>
        <w:t>。</w:t>
      </w:r>
    </w:p>
    <w:p w14:paraId="614ED551" w14:textId="77777777" w:rsidR="00353466" w:rsidRDefault="00353466" w:rsidP="009A3732">
      <w:pPr>
        <w:rPr>
          <w:rFonts w:asciiTheme="minorEastAsia" w:eastAsiaTheme="minorEastAsia" w:hAnsiTheme="minorEastAsia"/>
        </w:rPr>
      </w:pPr>
    </w:p>
    <w:tbl>
      <w:tblPr>
        <w:tblStyle w:val="af3"/>
        <w:tblW w:w="0" w:type="auto"/>
        <w:jc w:val="center"/>
        <w:tblLook w:val="04A0" w:firstRow="1" w:lastRow="0" w:firstColumn="1" w:lastColumn="0" w:noHBand="0" w:noVBand="1"/>
      </w:tblPr>
      <w:tblGrid>
        <w:gridCol w:w="2252"/>
        <w:gridCol w:w="5522"/>
      </w:tblGrid>
      <w:tr w:rsidR="00994B00" w14:paraId="46101E35" w14:textId="77777777" w:rsidTr="009A3732">
        <w:trPr>
          <w:jc w:val="center"/>
        </w:trPr>
        <w:tc>
          <w:tcPr>
            <w:tcW w:w="7774" w:type="dxa"/>
            <w:gridSpan w:val="2"/>
            <w:shd w:val="clear" w:color="auto" w:fill="D9D9D9" w:themeFill="background1" w:themeFillShade="D9"/>
          </w:tcPr>
          <w:p w14:paraId="0BFEB91C" w14:textId="35F403E7" w:rsidR="00994B00" w:rsidRDefault="009A3732" w:rsidP="00994B00">
            <w:pPr>
              <w:jc w:val="center"/>
              <w:rPr>
                <w:rFonts w:asciiTheme="minorEastAsia" w:eastAsiaTheme="minorEastAsia" w:hAnsiTheme="minorEastAsia"/>
              </w:rPr>
            </w:pPr>
            <w:r>
              <w:rPr>
                <w:rFonts w:asciiTheme="minorEastAsia" w:eastAsiaTheme="minorEastAsia" w:hAnsiTheme="minorEastAsia" w:hint="eastAsia"/>
              </w:rPr>
              <w:t>確認</w:t>
            </w:r>
            <w:r w:rsidR="00A35CE1" w:rsidRPr="00A35CE1">
              <w:rPr>
                <w:rFonts w:asciiTheme="minorEastAsia" w:eastAsiaTheme="minorEastAsia" w:hAnsiTheme="minorEastAsia" w:hint="eastAsia"/>
              </w:rPr>
              <w:t>対象者</w:t>
            </w:r>
            <w:r w:rsidR="00994B00">
              <w:rPr>
                <w:rFonts w:asciiTheme="minorEastAsia" w:eastAsiaTheme="minorEastAsia" w:hAnsiTheme="minorEastAsia" w:hint="eastAsia"/>
              </w:rPr>
              <w:t>の情報</w:t>
            </w:r>
          </w:p>
        </w:tc>
      </w:tr>
      <w:tr w:rsidR="00994B00" w14:paraId="64C8E289" w14:textId="77777777" w:rsidTr="00D30701">
        <w:trPr>
          <w:jc w:val="center"/>
        </w:trPr>
        <w:tc>
          <w:tcPr>
            <w:tcW w:w="2252" w:type="dxa"/>
          </w:tcPr>
          <w:p w14:paraId="7363ADD5" w14:textId="16A64E3C" w:rsidR="00994B00" w:rsidRDefault="00994B00" w:rsidP="009D186A">
            <w:pPr>
              <w:rPr>
                <w:rFonts w:asciiTheme="minorEastAsia" w:eastAsiaTheme="minorEastAsia" w:hAnsiTheme="minorEastAsia"/>
              </w:rPr>
            </w:pPr>
            <w:r>
              <w:rPr>
                <w:rFonts w:asciiTheme="minorEastAsia" w:eastAsiaTheme="minorEastAsia" w:hAnsiTheme="minorEastAsia" w:hint="eastAsia"/>
              </w:rPr>
              <w:t>氏名</w:t>
            </w:r>
          </w:p>
        </w:tc>
        <w:tc>
          <w:tcPr>
            <w:tcW w:w="5522" w:type="dxa"/>
          </w:tcPr>
          <w:p w14:paraId="5210ACFA" w14:textId="77777777" w:rsidR="00994B00" w:rsidRDefault="00994B00" w:rsidP="009D186A">
            <w:pPr>
              <w:rPr>
                <w:rFonts w:asciiTheme="minorEastAsia" w:eastAsiaTheme="minorEastAsia" w:hAnsiTheme="minorEastAsia"/>
              </w:rPr>
            </w:pPr>
          </w:p>
        </w:tc>
      </w:tr>
      <w:tr w:rsidR="00994B00" w14:paraId="0C53BE1D" w14:textId="77777777" w:rsidTr="00D30701">
        <w:trPr>
          <w:jc w:val="center"/>
        </w:trPr>
        <w:tc>
          <w:tcPr>
            <w:tcW w:w="2252" w:type="dxa"/>
          </w:tcPr>
          <w:p w14:paraId="09A79B4F" w14:textId="77777777" w:rsidR="00994B00" w:rsidRDefault="00994B00" w:rsidP="009D186A">
            <w:pPr>
              <w:rPr>
                <w:rFonts w:asciiTheme="minorEastAsia" w:eastAsiaTheme="minorEastAsia" w:hAnsiTheme="minorEastAsia"/>
              </w:rPr>
            </w:pPr>
            <w:r>
              <w:rPr>
                <w:rFonts w:asciiTheme="minorEastAsia" w:eastAsiaTheme="minorEastAsia" w:hAnsiTheme="minorEastAsia" w:hint="eastAsia"/>
              </w:rPr>
              <w:t>生年月日</w:t>
            </w:r>
          </w:p>
        </w:tc>
        <w:tc>
          <w:tcPr>
            <w:tcW w:w="5522" w:type="dxa"/>
          </w:tcPr>
          <w:p w14:paraId="7DFDCAA3" w14:textId="77777777" w:rsidR="00994B00" w:rsidRDefault="00994B00" w:rsidP="009D186A">
            <w:pPr>
              <w:rPr>
                <w:rFonts w:asciiTheme="minorEastAsia" w:eastAsiaTheme="minorEastAsia" w:hAnsiTheme="minorEastAsia"/>
              </w:rPr>
            </w:pPr>
          </w:p>
        </w:tc>
      </w:tr>
      <w:tr w:rsidR="00994B00" w14:paraId="0D3081DB" w14:textId="77777777" w:rsidTr="00D30701">
        <w:trPr>
          <w:jc w:val="center"/>
        </w:trPr>
        <w:tc>
          <w:tcPr>
            <w:tcW w:w="2252" w:type="dxa"/>
          </w:tcPr>
          <w:p w14:paraId="03B10B6C" w14:textId="77777777" w:rsidR="00994B00" w:rsidRDefault="00994B00" w:rsidP="009D186A">
            <w:pPr>
              <w:rPr>
                <w:rFonts w:asciiTheme="minorEastAsia" w:eastAsiaTheme="minorEastAsia" w:hAnsiTheme="minorEastAsia"/>
              </w:rPr>
            </w:pPr>
            <w:r>
              <w:rPr>
                <w:rFonts w:asciiTheme="minorEastAsia" w:eastAsiaTheme="minorEastAsia" w:hAnsiTheme="minorEastAsia" w:hint="eastAsia"/>
              </w:rPr>
              <w:t>性別</w:t>
            </w:r>
          </w:p>
        </w:tc>
        <w:tc>
          <w:tcPr>
            <w:tcW w:w="5522" w:type="dxa"/>
          </w:tcPr>
          <w:p w14:paraId="3A0FDA25" w14:textId="77777777" w:rsidR="00994B00" w:rsidRDefault="00994B00" w:rsidP="009D186A">
            <w:pPr>
              <w:rPr>
                <w:rFonts w:asciiTheme="minorEastAsia" w:eastAsiaTheme="minorEastAsia" w:hAnsiTheme="minorEastAsia"/>
              </w:rPr>
            </w:pPr>
          </w:p>
        </w:tc>
      </w:tr>
      <w:tr w:rsidR="00D30701" w14:paraId="2593C112" w14:textId="77777777" w:rsidTr="00D30701">
        <w:trPr>
          <w:jc w:val="center"/>
        </w:trPr>
        <w:tc>
          <w:tcPr>
            <w:tcW w:w="2252" w:type="dxa"/>
          </w:tcPr>
          <w:p w14:paraId="2B043206" w14:textId="4E5876CD" w:rsidR="00D30701" w:rsidRDefault="00D30701" w:rsidP="009D186A">
            <w:pPr>
              <w:rPr>
                <w:rFonts w:asciiTheme="minorEastAsia" w:eastAsiaTheme="minorEastAsia" w:hAnsiTheme="minorEastAsia"/>
              </w:rPr>
            </w:pPr>
            <w:r>
              <w:rPr>
                <w:rFonts w:asciiTheme="minorEastAsia" w:eastAsiaTheme="minorEastAsia" w:hAnsiTheme="minorEastAsia" w:hint="eastAsia"/>
              </w:rPr>
              <w:t>就職年月日</w:t>
            </w:r>
          </w:p>
        </w:tc>
        <w:tc>
          <w:tcPr>
            <w:tcW w:w="5522" w:type="dxa"/>
          </w:tcPr>
          <w:p w14:paraId="5AFFE226" w14:textId="77777777" w:rsidR="00D30701" w:rsidRDefault="00D30701" w:rsidP="009D186A">
            <w:pPr>
              <w:rPr>
                <w:rFonts w:asciiTheme="minorEastAsia" w:eastAsiaTheme="minorEastAsia" w:hAnsiTheme="minorEastAsia"/>
              </w:rPr>
            </w:pPr>
          </w:p>
        </w:tc>
      </w:tr>
      <w:tr w:rsidR="00994B00" w14:paraId="7B22237E" w14:textId="77777777" w:rsidTr="009A3732">
        <w:trPr>
          <w:jc w:val="center"/>
        </w:trPr>
        <w:tc>
          <w:tcPr>
            <w:tcW w:w="7774" w:type="dxa"/>
            <w:gridSpan w:val="2"/>
            <w:shd w:val="clear" w:color="auto" w:fill="D9D9D9" w:themeFill="background1" w:themeFillShade="D9"/>
          </w:tcPr>
          <w:p w14:paraId="572D2CF2" w14:textId="77777777" w:rsidR="00994B00" w:rsidRDefault="00994B00" w:rsidP="009D186A">
            <w:pPr>
              <w:jc w:val="center"/>
              <w:rPr>
                <w:rFonts w:asciiTheme="minorEastAsia" w:eastAsiaTheme="minorEastAsia" w:hAnsiTheme="minorEastAsia"/>
              </w:rPr>
            </w:pPr>
            <w:r>
              <w:rPr>
                <w:rFonts w:asciiTheme="minorEastAsia" w:eastAsiaTheme="minorEastAsia" w:hAnsiTheme="minorEastAsia" w:hint="eastAsia"/>
              </w:rPr>
              <w:t>事業所の情報</w:t>
            </w:r>
          </w:p>
        </w:tc>
      </w:tr>
      <w:tr w:rsidR="00994B00" w14:paraId="54CA3EBA" w14:textId="77777777" w:rsidTr="00D30701">
        <w:trPr>
          <w:jc w:val="center"/>
        </w:trPr>
        <w:tc>
          <w:tcPr>
            <w:tcW w:w="2252" w:type="dxa"/>
          </w:tcPr>
          <w:p w14:paraId="67B881F8" w14:textId="77777777" w:rsidR="00994B00" w:rsidRDefault="00994B00" w:rsidP="009D186A">
            <w:pPr>
              <w:rPr>
                <w:rFonts w:asciiTheme="minorEastAsia" w:eastAsiaTheme="minorEastAsia" w:hAnsiTheme="minorEastAsia"/>
              </w:rPr>
            </w:pPr>
            <w:r>
              <w:rPr>
                <w:rFonts w:asciiTheme="minorEastAsia" w:eastAsiaTheme="minorEastAsia" w:hAnsiTheme="minorEastAsia" w:hint="eastAsia"/>
              </w:rPr>
              <w:t>事業所名</w:t>
            </w:r>
          </w:p>
        </w:tc>
        <w:tc>
          <w:tcPr>
            <w:tcW w:w="5522" w:type="dxa"/>
          </w:tcPr>
          <w:p w14:paraId="2C5F0832" w14:textId="77777777" w:rsidR="00994B00" w:rsidRDefault="00994B00" w:rsidP="009D186A">
            <w:pPr>
              <w:rPr>
                <w:rFonts w:asciiTheme="minorEastAsia" w:eastAsiaTheme="minorEastAsia" w:hAnsiTheme="minorEastAsia"/>
              </w:rPr>
            </w:pPr>
          </w:p>
        </w:tc>
      </w:tr>
      <w:tr w:rsidR="00994B00" w14:paraId="14E2F02D" w14:textId="77777777" w:rsidTr="00D30701">
        <w:trPr>
          <w:jc w:val="center"/>
        </w:trPr>
        <w:tc>
          <w:tcPr>
            <w:tcW w:w="2252" w:type="dxa"/>
          </w:tcPr>
          <w:p w14:paraId="6DD55A3B" w14:textId="77777777" w:rsidR="00994B00" w:rsidRDefault="00994B00" w:rsidP="009D186A">
            <w:pPr>
              <w:rPr>
                <w:rFonts w:asciiTheme="minorEastAsia" w:eastAsiaTheme="minorEastAsia" w:hAnsiTheme="minorEastAsia"/>
              </w:rPr>
            </w:pPr>
            <w:r>
              <w:rPr>
                <w:rFonts w:asciiTheme="minorEastAsia" w:eastAsiaTheme="minorEastAsia" w:hAnsiTheme="minorEastAsia" w:hint="eastAsia"/>
              </w:rPr>
              <w:t>事業所所在地</w:t>
            </w:r>
          </w:p>
        </w:tc>
        <w:tc>
          <w:tcPr>
            <w:tcW w:w="5522" w:type="dxa"/>
          </w:tcPr>
          <w:p w14:paraId="2CF38285" w14:textId="77777777" w:rsidR="00994B00" w:rsidRDefault="00994B00" w:rsidP="009D186A">
            <w:pPr>
              <w:rPr>
                <w:rFonts w:asciiTheme="minorEastAsia" w:eastAsiaTheme="minorEastAsia" w:hAnsiTheme="minorEastAsia"/>
              </w:rPr>
            </w:pPr>
          </w:p>
        </w:tc>
      </w:tr>
      <w:tr w:rsidR="00994B00" w14:paraId="27B855B8" w14:textId="77777777" w:rsidTr="00D30701">
        <w:trPr>
          <w:jc w:val="center"/>
        </w:trPr>
        <w:tc>
          <w:tcPr>
            <w:tcW w:w="2252" w:type="dxa"/>
          </w:tcPr>
          <w:p w14:paraId="6124A93D" w14:textId="77777777" w:rsidR="00994B00" w:rsidRDefault="00994B00" w:rsidP="009D186A">
            <w:pPr>
              <w:rPr>
                <w:rFonts w:asciiTheme="minorEastAsia" w:eastAsiaTheme="minorEastAsia" w:hAnsiTheme="minorEastAsia"/>
              </w:rPr>
            </w:pPr>
            <w:r>
              <w:rPr>
                <w:rFonts w:asciiTheme="minorEastAsia" w:eastAsiaTheme="minorEastAsia" w:hAnsiTheme="minorEastAsia" w:hint="eastAsia"/>
              </w:rPr>
              <w:t>電話番号</w:t>
            </w:r>
          </w:p>
        </w:tc>
        <w:tc>
          <w:tcPr>
            <w:tcW w:w="5522" w:type="dxa"/>
          </w:tcPr>
          <w:p w14:paraId="567D8085" w14:textId="77777777" w:rsidR="00994B00" w:rsidRDefault="00994B00" w:rsidP="009D186A">
            <w:pPr>
              <w:rPr>
                <w:rFonts w:asciiTheme="minorEastAsia" w:eastAsiaTheme="minorEastAsia" w:hAnsiTheme="minorEastAsia"/>
              </w:rPr>
            </w:pPr>
          </w:p>
        </w:tc>
      </w:tr>
      <w:tr w:rsidR="00994B00" w14:paraId="43129915" w14:textId="77777777" w:rsidTr="00D30701">
        <w:trPr>
          <w:jc w:val="center"/>
        </w:trPr>
        <w:tc>
          <w:tcPr>
            <w:tcW w:w="2252" w:type="dxa"/>
          </w:tcPr>
          <w:p w14:paraId="65BD40CB" w14:textId="77777777" w:rsidR="00994B00" w:rsidRDefault="00994B00" w:rsidP="009D186A">
            <w:pPr>
              <w:rPr>
                <w:rFonts w:asciiTheme="minorEastAsia" w:eastAsiaTheme="minorEastAsia" w:hAnsiTheme="minorEastAsia"/>
              </w:rPr>
            </w:pPr>
            <w:r>
              <w:rPr>
                <w:rFonts w:asciiTheme="minorEastAsia" w:eastAsiaTheme="minorEastAsia" w:hAnsiTheme="minorEastAsia" w:hint="eastAsia"/>
              </w:rPr>
              <w:t>代表者名</w:t>
            </w:r>
          </w:p>
        </w:tc>
        <w:tc>
          <w:tcPr>
            <w:tcW w:w="5522" w:type="dxa"/>
          </w:tcPr>
          <w:p w14:paraId="286B9A7E" w14:textId="77777777" w:rsidR="00994B00" w:rsidRDefault="00994B00" w:rsidP="009D186A">
            <w:pPr>
              <w:rPr>
                <w:rFonts w:asciiTheme="minorEastAsia" w:eastAsiaTheme="minorEastAsia" w:hAnsiTheme="minorEastAsia"/>
              </w:rPr>
            </w:pPr>
          </w:p>
        </w:tc>
      </w:tr>
    </w:tbl>
    <w:p w14:paraId="3B879525" w14:textId="77777777" w:rsidR="00994B00" w:rsidRDefault="00994B00" w:rsidP="009A3732">
      <w:pPr>
        <w:ind w:right="960"/>
        <w:rPr>
          <w:rFonts w:asciiTheme="minorEastAsia" w:eastAsiaTheme="minorEastAsia" w:hAnsiTheme="minorEastAsia"/>
        </w:rPr>
      </w:pPr>
    </w:p>
    <w:p w14:paraId="0D685EFE" w14:textId="32707EBF" w:rsidR="00994B00" w:rsidRDefault="009A3732" w:rsidP="00994B00">
      <w:pPr>
        <w:ind w:leftChars="200" w:left="720" w:hangingChars="100" w:hanging="240"/>
        <w:jc w:val="right"/>
        <w:rPr>
          <w:rFonts w:asciiTheme="minorEastAsia" w:eastAsiaTheme="minorEastAsia" w:hAnsiTheme="minorEastAsia"/>
        </w:rPr>
      </w:pPr>
      <w:r>
        <w:rPr>
          <w:rFonts w:asciiTheme="minorEastAsia" w:eastAsiaTheme="minorEastAsia" w:hAnsiTheme="minorEastAsia" w:hint="eastAsia"/>
        </w:rPr>
        <w:t>○○</w:t>
      </w:r>
      <w:r w:rsidR="008569DD" w:rsidRPr="008569DD">
        <w:rPr>
          <w:rFonts w:asciiTheme="minorEastAsia" w:eastAsiaTheme="minorEastAsia" w:hAnsiTheme="minorEastAsia" w:hint="eastAsia"/>
        </w:rPr>
        <w:t>（都道府県）</w:t>
      </w:r>
      <w:r>
        <w:rPr>
          <w:rFonts w:asciiTheme="minorEastAsia" w:eastAsiaTheme="minorEastAsia" w:hAnsiTheme="minorEastAsia" w:hint="eastAsia"/>
        </w:rPr>
        <w:t>○○</w:t>
      </w:r>
      <w:r w:rsidR="008569DD" w:rsidRPr="008569DD">
        <w:rPr>
          <w:rFonts w:asciiTheme="minorEastAsia" w:eastAsiaTheme="minorEastAsia" w:hAnsiTheme="minorEastAsia" w:hint="eastAsia"/>
        </w:rPr>
        <w:t>能力開発校</w:t>
      </w:r>
      <w:r>
        <w:rPr>
          <w:rFonts w:asciiTheme="minorEastAsia" w:eastAsiaTheme="minorEastAsia" w:hAnsiTheme="minorEastAsia" w:hint="eastAsia"/>
        </w:rPr>
        <w:t>○○</w:t>
      </w:r>
      <w:r w:rsidR="008569DD" w:rsidRPr="008569DD">
        <w:rPr>
          <w:rFonts w:asciiTheme="minorEastAsia" w:eastAsiaTheme="minorEastAsia" w:hAnsiTheme="minorEastAsia" w:hint="eastAsia"/>
        </w:rPr>
        <w:t>部門</w:t>
      </w:r>
    </w:p>
    <w:p w14:paraId="7810E241" w14:textId="4920DB20" w:rsidR="00994B00" w:rsidRDefault="00994B00" w:rsidP="00994B00">
      <w:pPr>
        <w:ind w:leftChars="200" w:left="720" w:hangingChars="100" w:hanging="240"/>
        <w:jc w:val="right"/>
        <w:rPr>
          <w:rFonts w:asciiTheme="minorEastAsia" w:eastAsiaTheme="minorEastAsia" w:hAnsiTheme="minorEastAsia"/>
        </w:rPr>
      </w:pPr>
      <w:r>
        <w:rPr>
          <w:rFonts w:asciiTheme="minorEastAsia" w:eastAsiaTheme="minorEastAsia" w:hAnsiTheme="minorEastAsia" w:hint="eastAsia"/>
        </w:rPr>
        <w:t>担当者連絡先：</w:t>
      </w:r>
      <w:r w:rsidR="009A3732">
        <w:rPr>
          <w:rFonts w:asciiTheme="minorEastAsia" w:eastAsiaTheme="minorEastAsia" w:hAnsiTheme="minorEastAsia" w:hint="eastAsia"/>
        </w:rPr>
        <w:t>○○</w:t>
      </w:r>
      <w:r>
        <w:rPr>
          <w:rFonts w:asciiTheme="minorEastAsia" w:eastAsiaTheme="minorEastAsia" w:hAnsiTheme="minorEastAsia" w:hint="eastAsia"/>
        </w:rPr>
        <w:t>－</w:t>
      </w:r>
      <w:r w:rsidR="009A3732">
        <w:rPr>
          <w:rFonts w:asciiTheme="minorEastAsia" w:eastAsiaTheme="minorEastAsia" w:hAnsiTheme="minorEastAsia" w:hint="eastAsia"/>
        </w:rPr>
        <w:t>○○○</w:t>
      </w:r>
      <w:r>
        <w:rPr>
          <w:rFonts w:asciiTheme="minorEastAsia" w:eastAsiaTheme="minorEastAsia" w:hAnsiTheme="minorEastAsia" w:hint="eastAsia"/>
        </w:rPr>
        <w:t>－</w:t>
      </w:r>
      <w:r w:rsidR="009A3732">
        <w:rPr>
          <w:rFonts w:asciiTheme="minorEastAsia" w:eastAsiaTheme="minorEastAsia" w:hAnsiTheme="minorEastAsia" w:hint="eastAsia"/>
        </w:rPr>
        <w:t>○○○○</w:t>
      </w:r>
    </w:p>
    <w:p w14:paraId="13A130FF" w14:textId="77777777" w:rsidR="00B77F13" w:rsidRDefault="00B77F13" w:rsidP="009A3732">
      <w:pPr>
        <w:jc w:val="left"/>
        <w:rPr>
          <w:rFonts w:asciiTheme="minorEastAsia" w:eastAsiaTheme="minorEastAsia" w:hAnsiTheme="minorEastAsia"/>
        </w:rPr>
      </w:pPr>
    </w:p>
    <w:p w14:paraId="3AC4C95B" w14:textId="0BCB5C50" w:rsidR="00994B00" w:rsidRDefault="00994B00" w:rsidP="009A3732">
      <w:pPr>
        <w:jc w:val="left"/>
        <w:rPr>
          <w:rFonts w:asciiTheme="minorEastAsia" w:eastAsiaTheme="minorEastAsia" w:hAnsiTheme="minorEastAsia"/>
        </w:rPr>
      </w:pPr>
      <w:r>
        <w:rPr>
          <w:rFonts w:asciiTheme="minorEastAsia" w:eastAsiaTheme="minorEastAsia" w:hAnsiTheme="minorEastAsia" w:hint="eastAsia"/>
          <w:noProof/>
        </w:rPr>
        <mc:AlternateContent>
          <mc:Choice Requires="wps">
            <w:drawing>
              <wp:anchor distT="0" distB="0" distL="114300" distR="114300" simplePos="0" relativeHeight="251669504" behindDoc="0" locked="0" layoutInCell="1" allowOverlap="1" wp14:anchorId="6079CA52" wp14:editId="3B539178">
                <wp:simplePos x="0" y="0"/>
                <wp:positionH relativeFrom="margin">
                  <wp:posOffset>-310236</wp:posOffset>
                </wp:positionH>
                <wp:positionV relativeFrom="paragraph">
                  <wp:posOffset>149442</wp:posOffset>
                </wp:positionV>
                <wp:extent cx="6266537" cy="11662"/>
                <wp:effectExtent l="0" t="0" r="1270" b="26670"/>
                <wp:wrapNone/>
                <wp:docPr id="7" name="直線コネクタ 7"/>
                <wp:cNvGraphicFramePr/>
                <a:graphic xmlns:a="http://schemas.openxmlformats.org/drawingml/2006/main">
                  <a:graphicData uri="http://schemas.microsoft.com/office/word/2010/wordprocessingShape">
                    <wps:wsp>
                      <wps:cNvCnPr/>
                      <wps:spPr>
                        <a:xfrm flipV="1">
                          <a:off x="0" y="0"/>
                          <a:ext cx="6266537" cy="11662"/>
                        </a:xfrm>
                        <a:prstGeom prst="line">
                          <a:avLst/>
                        </a:prstGeom>
                        <a:noFill/>
                        <a:ln w="9525" cap="flat" cmpd="sng" algn="ctr">
                          <a:solidFill>
                            <a:srgbClr val="4F81BD">
                              <a:shade val="95000"/>
                              <a:satMod val="105000"/>
                            </a:srgbClr>
                          </a:solidFill>
                          <a:prstDash val="dash"/>
                        </a:ln>
                        <a:effectLst/>
                      </wps:spPr>
                      <wps:bodyPr/>
                    </wps:wsp>
                  </a:graphicData>
                </a:graphic>
                <wp14:sizeRelH relativeFrom="margin">
                  <wp14:pctWidth>0</wp14:pctWidth>
                </wp14:sizeRelH>
                <wp14:sizeRelV relativeFrom="margin">
                  <wp14:pctHeight>0</wp14:pctHeight>
                </wp14:sizeRelV>
              </wp:anchor>
            </w:drawing>
          </mc:Choice>
          <mc:Fallback>
            <w:pict>
              <v:line w14:anchorId="0B868B84" id="直線コネクタ 7" o:spid="_x0000_s1026" style="position:absolute;left:0;text-align:left;flip:y;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45pt,11.75pt" to="46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" strokecolor="#4a7ebb">
                <v:stroke dashstyle="dash"/>
                <w10:wrap anchorx="margin"/>
              </v:line>
            </w:pict>
          </mc:Fallback>
        </mc:AlternateContent>
      </w:r>
    </w:p>
    <w:p w14:paraId="2A6D77B6" w14:textId="5FFBA955" w:rsidR="00994B00" w:rsidRDefault="00994B00" w:rsidP="00994B00">
      <w:pPr>
        <w:ind w:leftChars="100" w:left="240"/>
        <w:jc w:val="right"/>
        <w:rPr>
          <w:rFonts w:asciiTheme="minorEastAsia" w:eastAsiaTheme="minorEastAsia" w:hAnsiTheme="minorEastAsia"/>
        </w:rPr>
      </w:pPr>
      <w:r>
        <w:rPr>
          <w:rFonts w:asciiTheme="minorEastAsia" w:eastAsiaTheme="minorEastAsia" w:hAnsiTheme="minorEastAsia" w:hint="eastAsia"/>
        </w:rPr>
        <w:t>令和</w:t>
      </w:r>
      <w:r w:rsidR="009A3732">
        <w:rPr>
          <w:rFonts w:asciiTheme="minorEastAsia" w:eastAsiaTheme="minorEastAsia" w:hAnsiTheme="minorEastAsia" w:hint="eastAsia"/>
        </w:rPr>
        <w:t xml:space="preserve">　</w:t>
      </w:r>
      <w:r>
        <w:rPr>
          <w:rFonts w:asciiTheme="minorEastAsia" w:eastAsiaTheme="minorEastAsia" w:hAnsiTheme="minorEastAsia" w:hint="eastAsia"/>
        </w:rPr>
        <w:t>年</w:t>
      </w:r>
      <w:r w:rsidR="009A3732">
        <w:rPr>
          <w:rFonts w:asciiTheme="minorEastAsia" w:eastAsiaTheme="minorEastAsia" w:hAnsiTheme="minorEastAsia" w:hint="eastAsia"/>
        </w:rPr>
        <w:t xml:space="preserve">　</w:t>
      </w:r>
      <w:r>
        <w:rPr>
          <w:rFonts w:asciiTheme="minorEastAsia" w:eastAsiaTheme="minorEastAsia" w:hAnsiTheme="minorEastAsia" w:hint="eastAsia"/>
        </w:rPr>
        <w:t>月</w:t>
      </w:r>
      <w:r w:rsidR="009A3732">
        <w:rPr>
          <w:rFonts w:asciiTheme="minorEastAsia" w:eastAsiaTheme="minorEastAsia" w:hAnsiTheme="minorEastAsia" w:hint="eastAsia"/>
        </w:rPr>
        <w:t xml:space="preserve">　</w:t>
      </w:r>
      <w:r>
        <w:rPr>
          <w:rFonts w:asciiTheme="minorEastAsia" w:eastAsiaTheme="minorEastAsia" w:hAnsiTheme="minorEastAsia" w:hint="eastAsia"/>
        </w:rPr>
        <w:t>日</w:t>
      </w:r>
    </w:p>
    <w:p w14:paraId="449637D1" w14:textId="5D46E5EA" w:rsidR="00994B00" w:rsidRPr="0085200A" w:rsidRDefault="009A3732" w:rsidP="00353466">
      <w:pPr>
        <w:jc w:val="left"/>
        <w:rPr>
          <w:rFonts w:asciiTheme="minorEastAsia" w:eastAsiaTheme="minorEastAsia" w:hAnsiTheme="minorEastAsia"/>
        </w:rPr>
      </w:pPr>
      <w:r>
        <w:rPr>
          <w:rFonts w:asciiTheme="minorEastAsia" w:eastAsiaTheme="minorEastAsia" w:hAnsiTheme="minorEastAsia" w:hint="eastAsia"/>
        </w:rPr>
        <w:t>○○</w:t>
      </w:r>
      <w:r w:rsidR="008569DD" w:rsidRPr="008569DD">
        <w:rPr>
          <w:rFonts w:asciiTheme="minorEastAsia" w:eastAsiaTheme="minorEastAsia" w:hAnsiTheme="minorEastAsia" w:hint="eastAsia"/>
        </w:rPr>
        <w:t>（都道府県）</w:t>
      </w:r>
      <w:r>
        <w:rPr>
          <w:rFonts w:asciiTheme="minorEastAsia" w:eastAsiaTheme="minorEastAsia" w:hAnsiTheme="minorEastAsia" w:hint="eastAsia"/>
        </w:rPr>
        <w:t>○○</w:t>
      </w:r>
      <w:r w:rsidR="008569DD" w:rsidRPr="008569DD">
        <w:rPr>
          <w:rFonts w:asciiTheme="minorEastAsia" w:eastAsiaTheme="minorEastAsia" w:hAnsiTheme="minorEastAsia" w:hint="eastAsia"/>
        </w:rPr>
        <w:t>能力開発校</w:t>
      </w:r>
      <w:r>
        <w:rPr>
          <w:rFonts w:asciiTheme="minorEastAsia" w:eastAsiaTheme="minorEastAsia" w:hAnsiTheme="minorEastAsia" w:hint="eastAsia"/>
        </w:rPr>
        <w:t>○○</w:t>
      </w:r>
      <w:r w:rsidR="008569DD" w:rsidRPr="008569DD">
        <w:rPr>
          <w:rFonts w:asciiTheme="minorEastAsia" w:eastAsiaTheme="minorEastAsia" w:hAnsiTheme="minorEastAsia" w:hint="eastAsia"/>
        </w:rPr>
        <w:t>部門</w:t>
      </w:r>
      <w:r w:rsidR="00994B00">
        <w:rPr>
          <w:rFonts w:asciiTheme="minorEastAsia" w:eastAsiaTheme="minorEastAsia" w:hAnsiTheme="minorEastAsia" w:hint="eastAsia"/>
        </w:rPr>
        <w:t>担当者 あて</w:t>
      </w:r>
    </w:p>
    <w:p w14:paraId="51E81754" w14:textId="77777777" w:rsidR="00994B00" w:rsidRDefault="00994B00" w:rsidP="009A3732">
      <w:pPr>
        <w:jc w:val="left"/>
        <w:rPr>
          <w:rFonts w:asciiTheme="minorEastAsia" w:eastAsiaTheme="minorEastAsia" w:hAnsiTheme="minorEastAsia"/>
        </w:rPr>
      </w:pPr>
    </w:p>
    <w:p w14:paraId="4FD3D984" w14:textId="77777777" w:rsidR="00994B00" w:rsidRDefault="00994B00" w:rsidP="00994B00">
      <w:pPr>
        <w:jc w:val="left"/>
        <w:rPr>
          <w:rFonts w:asciiTheme="minorEastAsia" w:eastAsiaTheme="minorEastAsia" w:hAnsiTheme="minorEastAsia"/>
        </w:rPr>
      </w:pPr>
      <w:r>
        <w:rPr>
          <w:rFonts w:asciiTheme="minorEastAsia" w:eastAsiaTheme="minorEastAsia" w:hAnsiTheme="minorEastAsia" w:hint="eastAsia"/>
        </w:rPr>
        <w:t xml:space="preserve">　上記の者について確認を行ったところ、雇用保険の被保険者となる雇用実態は以下のとおりです。</w:t>
      </w:r>
    </w:p>
    <w:p w14:paraId="0D4C7B4B" w14:textId="77777777" w:rsidR="00994B00" w:rsidRPr="009A3732" w:rsidRDefault="00994B00" w:rsidP="00994B00">
      <w:pPr>
        <w:jc w:val="left"/>
        <w:rPr>
          <w:rFonts w:asciiTheme="minorEastAsia" w:eastAsiaTheme="minorEastAsia" w:hAnsiTheme="minorEastAsia"/>
        </w:rPr>
      </w:pPr>
    </w:p>
    <w:p w14:paraId="4A2293A8" w14:textId="77777777" w:rsidR="00994B00" w:rsidRDefault="00994B00" w:rsidP="00994B00">
      <w:pPr>
        <w:jc w:val="center"/>
        <w:rPr>
          <w:rFonts w:asciiTheme="minorEastAsia" w:eastAsiaTheme="minorEastAsia" w:hAnsiTheme="minorEastAsia"/>
        </w:rPr>
      </w:pPr>
      <w:r>
        <w:rPr>
          <w:rFonts w:asciiTheme="minorEastAsia" w:eastAsiaTheme="minorEastAsia" w:hAnsiTheme="minorEastAsia" w:hint="eastAsia"/>
        </w:rPr>
        <w:t>有　・　無</w:t>
      </w:r>
    </w:p>
    <w:p w14:paraId="2B8782B4" w14:textId="77777777" w:rsidR="00994B00" w:rsidRDefault="00994B00" w:rsidP="009A3732">
      <w:pPr>
        <w:rPr>
          <w:rFonts w:asciiTheme="minorEastAsia" w:eastAsiaTheme="minorEastAsia" w:hAnsiTheme="minorEastAsia"/>
        </w:rPr>
      </w:pPr>
    </w:p>
    <w:p w14:paraId="08ADF1BC" w14:textId="48D8658C" w:rsidR="00994B00" w:rsidRDefault="009A3732" w:rsidP="00994B00">
      <w:pPr>
        <w:jc w:val="right"/>
        <w:rPr>
          <w:rFonts w:asciiTheme="minorEastAsia" w:eastAsiaTheme="minorEastAsia" w:hAnsiTheme="minorEastAsia"/>
        </w:rPr>
      </w:pPr>
      <w:r>
        <w:rPr>
          <w:rFonts w:asciiTheme="minorEastAsia" w:eastAsiaTheme="minorEastAsia" w:hAnsiTheme="minorEastAsia" w:hint="eastAsia"/>
        </w:rPr>
        <w:t>○○</w:t>
      </w:r>
      <w:r w:rsidR="00994B00">
        <w:rPr>
          <w:rFonts w:asciiTheme="minorEastAsia" w:eastAsiaTheme="minorEastAsia" w:hAnsiTheme="minorEastAsia" w:hint="eastAsia"/>
        </w:rPr>
        <w:t>公共職業安定所雇用保険部門</w:t>
      </w:r>
    </w:p>
    <w:p w14:paraId="141F7192" w14:textId="7A811497" w:rsidR="00994B00" w:rsidRDefault="00994B00" w:rsidP="00994B00">
      <w:pPr>
        <w:jc w:val="right"/>
        <w:rPr>
          <w:rFonts w:asciiTheme="minorEastAsia" w:eastAsiaTheme="minorEastAsia" w:hAnsiTheme="minorEastAsia"/>
        </w:rPr>
      </w:pPr>
      <w:r>
        <w:rPr>
          <w:rFonts w:asciiTheme="minorEastAsia" w:eastAsiaTheme="minorEastAsia" w:hAnsiTheme="minorEastAsia" w:hint="eastAsia"/>
        </w:rPr>
        <w:t>担当者：</w:t>
      </w:r>
      <w:r w:rsidR="009A3732">
        <w:rPr>
          <w:rFonts w:asciiTheme="minorEastAsia" w:eastAsiaTheme="minorEastAsia" w:hAnsiTheme="minorEastAsia" w:hint="eastAsia"/>
        </w:rPr>
        <w:t>○○</w:t>
      </w:r>
    </w:p>
    <w:p w14:paraId="1554B154" w14:textId="7E05F501" w:rsidR="007D1FC1" w:rsidRDefault="00994B00" w:rsidP="00994B00">
      <w:pPr>
        <w:jc w:val="right"/>
        <w:rPr>
          <w:rFonts w:asciiTheme="minorEastAsia" w:eastAsiaTheme="minorEastAsia" w:hAnsiTheme="minorEastAsia"/>
        </w:rPr>
      </w:pPr>
      <w:r>
        <w:rPr>
          <w:rFonts w:asciiTheme="minorEastAsia" w:eastAsiaTheme="minorEastAsia" w:hAnsiTheme="minorEastAsia" w:hint="eastAsia"/>
        </w:rPr>
        <w:t>担当者連絡先：</w:t>
      </w:r>
      <w:r w:rsidR="009A3732">
        <w:rPr>
          <w:rFonts w:asciiTheme="minorEastAsia" w:eastAsiaTheme="minorEastAsia" w:hAnsiTheme="minorEastAsia" w:hint="eastAsia"/>
        </w:rPr>
        <w:t>○○</w:t>
      </w:r>
      <w:r>
        <w:rPr>
          <w:rFonts w:asciiTheme="minorEastAsia" w:eastAsiaTheme="minorEastAsia" w:hAnsiTheme="minorEastAsia" w:hint="eastAsia"/>
        </w:rPr>
        <w:t>－</w:t>
      </w:r>
      <w:r w:rsidR="009A3732">
        <w:rPr>
          <w:rFonts w:asciiTheme="minorEastAsia" w:eastAsiaTheme="minorEastAsia" w:hAnsiTheme="minorEastAsia" w:hint="eastAsia"/>
        </w:rPr>
        <w:t>○○○</w:t>
      </w:r>
      <w:r>
        <w:rPr>
          <w:rFonts w:asciiTheme="minorEastAsia" w:eastAsiaTheme="minorEastAsia" w:hAnsiTheme="minorEastAsia" w:hint="eastAsia"/>
        </w:rPr>
        <w:t>－</w:t>
      </w:r>
      <w:r w:rsidR="009A3732">
        <w:rPr>
          <w:rFonts w:asciiTheme="minorEastAsia" w:eastAsiaTheme="minorEastAsia" w:hAnsiTheme="minorEastAsia" w:hint="eastAsia"/>
        </w:rPr>
        <w:t>○○○○</w:t>
      </w:r>
    </w:p>
    <w:p w14:paraId="106C0454" w14:textId="77777777" w:rsidR="007D1FC1" w:rsidRDefault="007D1FC1">
      <w:pPr>
        <w:widowControl/>
        <w:jc w:val="left"/>
        <w:rPr>
          <w:rFonts w:asciiTheme="minorEastAsia" w:eastAsiaTheme="minorEastAsia" w:hAnsiTheme="minorEastAsia"/>
        </w:rPr>
      </w:pPr>
      <w:r>
        <w:rPr>
          <w:rFonts w:asciiTheme="minorEastAsia" w:eastAsiaTheme="minorEastAsia" w:hAnsiTheme="minorEastAsia"/>
        </w:rPr>
        <w:br w:type="page"/>
      </w:r>
    </w:p>
    <w:p w14:paraId="1288B832" w14:textId="25C633E7" w:rsidR="00C87EED" w:rsidRDefault="007D1FC1" w:rsidP="005F4785">
      <w:pPr>
        <w:jc w:val="right"/>
        <w:rPr>
          <w:rFonts w:asciiTheme="minorEastAsia" w:eastAsiaTheme="minorEastAsia" w:hAnsiTheme="minorEastAsia"/>
        </w:rPr>
      </w:pPr>
      <w:del w:id="6" w:author="河原　菜々子" w:date="2025-01-27T10:21:00Z">
        <w:r w:rsidDel="001218CB">
          <w:rPr>
            <w:rFonts w:asciiTheme="minorEastAsia" w:eastAsiaTheme="minorEastAsia" w:hAnsiTheme="minorEastAsia" w:hint="eastAsia"/>
          </w:rPr>
          <w:lastRenderedPageBreak/>
          <w:delText>別</w:delText>
        </w:r>
        <w:r w:rsidR="00AE2D00" w:rsidDel="001218CB">
          <w:rPr>
            <w:rFonts w:asciiTheme="minorEastAsia" w:eastAsiaTheme="minorEastAsia" w:hAnsiTheme="minorEastAsia" w:hint="eastAsia"/>
          </w:rPr>
          <w:delText>紙</w:delText>
        </w:r>
      </w:del>
      <w:r>
        <w:rPr>
          <w:rFonts w:asciiTheme="minorEastAsia" w:eastAsiaTheme="minorEastAsia" w:hAnsiTheme="minorEastAsia" w:hint="eastAsia"/>
        </w:rPr>
        <w:t>様式</w:t>
      </w:r>
      <w:ins w:id="7" w:author="河原　菜々子" w:date="2025-01-23T17:35:00Z">
        <w:r w:rsidR="00566350">
          <w:rPr>
            <w:rFonts w:asciiTheme="minorEastAsia" w:eastAsiaTheme="minorEastAsia" w:hAnsiTheme="minorEastAsia" w:hint="eastAsia"/>
          </w:rPr>
          <w:t>６</w:t>
        </w:r>
      </w:ins>
      <w:del w:id="8" w:author="河原　菜々子" w:date="2025-01-23T17:31:00Z">
        <w:r w:rsidR="00DD7FF5" w:rsidDel="004E4FF6">
          <w:rPr>
            <w:rFonts w:asciiTheme="minorEastAsia" w:eastAsiaTheme="minorEastAsia" w:hAnsiTheme="minorEastAsia" w:hint="eastAsia"/>
          </w:rPr>
          <w:delText>６</w:delText>
        </w:r>
      </w:del>
    </w:p>
    <w:p w14:paraId="4B5AB0E9" w14:textId="77777777" w:rsidR="007D1FC1" w:rsidRDefault="007D1FC1" w:rsidP="009A3732">
      <w:pPr>
        <w:ind w:right="960"/>
        <w:rPr>
          <w:rFonts w:asciiTheme="minorEastAsia" w:eastAsiaTheme="minorEastAsia" w:hAnsiTheme="minorEastAsia"/>
        </w:rPr>
      </w:pPr>
    </w:p>
    <w:p w14:paraId="74342C6C" w14:textId="08A54A04" w:rsidR="005F4785" w:rsidRDefault="005F4785" w:rsidP="005F4785">
      <w:pPr>
        <w:ind w:left="240" w:hangingChars="100" w:hanging="240"/>
        <w:jc w:val="right"/>
        <w:rPr>
          <w:rFonts w:asciiTheme="minorEastAsia" w:eastAsiaTheme="minorEastAsia" w:hAnsiTheme="minorEastAsia"/>
        </w:rPr>
      </w:pPr>
      <w:r>
        <w:rPr>
          <w:rFonts w:asciiTheme="minorEastAsia" w:eastAsiaTheme="minorEastAsia" w:hAnsiTheme="minorEastAsia" w:hint="eastAsia"/>
        </w:rPr>
        <w:t>令和</w:t>
      </w:r>
      <w:r w:rsidR="009A3732">
        <w:rPr>
          <w:rFonts w:asciiTheme="minorEastAsia" w:eastAsiaTheme="minorEastAsia" w:hAnsiTheme="minorEastAsia" w:hint="eastAsia"/>
        </w:rPr>
        <w:t xml:space="preserve">　</w:t>
      </w:r>
      <w:r>
        <w:rPr>
          <w:rFonts w:asciiTheme="minorEastAsia" w:eastAsiaTheme="minorEastAsia" w:hAnsiTheme="minorEastAsia" w:hint="eastAsia"/>
        </w:rPr>
        <w:t>年</w:t>
      </w:r>
      <w:r w:rsidR="009A3732">
        <w:rPr>
          <w:rFonts w:asciiTheme="minorEastAsia" w:eastAsiaTheme="minorEastAsia" w:hAnsiTheme="minorEastAsia" w:hint="eastAsia"/>
        </w:rPr>
        <w:t xml:space="preserve">　</w:t>
      </w:r>
      <w:r>
        <w:rPr>
          <w:rFonts w:asciiTheme="minorEastAsia" w:eastAsiaTheme="minorEastAsia" w:hAnsiTheme="minorEastAsia" w:hint="eastAsia"/>
        </w:rPr>
        <w:t>月</w:t>
      </w:r>
      <w:r w:rsidR="009A3732">
        <w:rPr>
          <w:rFonts w:asciiTheme="minorEastAsia" w:eastAsiaTheme="minorEastAsia" w:hAnsiTheme="minorEastAsia" w:hint="eastAsia"/>
        </w:rPr>
        <w:t xml:space="preserve">　</w:t>
      </w:r>
      <w:r>
        <w:rPr>
          <w:rFonts w:asciiTheme="minorEastAsia" w:eastAsiaTheme="minorEastAsia" w:hAnsiTheme="minorEastAsia" w:hint="eastAsia"/>
        </w:rPr>
        <w:t>日</w:t>
      </w:r>
    </w:p>
    <w:p w14:paraId="02C992CC" w14:textId="77777777" w:rsidR="007D1FC1" w:rsidRDefault="007D1FC1" w:rsidP="005F4785">
      <w:pPr>
        <w:ind w:left="240" w:hangingChars="100" w:hanging="240"/>
        <w:rPr>
          <w:rFonts w:asciiTheme="minorEastAsia" w:eastAsiaTheme="minorEastAsia" w:hAnsiTheme="minorEastAsia"/>
        </w:rPr>
      </w:pPr>
    </w:p>
    <w:p w14:paraId="10991F74" w14:textId="677D92D4" w:rsidR="005F4785" w:rsidRDefault="009A3732" w:rsidP="005F4785">
      <w:pPr>
        <w:ind w:left="240" w:hangingChars="100" w:hanging="240"/>
        <w:rPr>
          <w:rFonts w:asciiTheme="minorEastAsia" w:eastAsiaTheme="minorEastAsia" w:hAnsiTheme="minorEastAsia"/>
        </w:rPr>
      </w:pPr>
      <w:r>
        <w:rPr>
          <w:rFonts w:asciiTheme="minorEastAsia" w:eastAsiaTheme="minorEastAsia" w:hAnsiTheme="minorEastAsia" w:hint="eastAsia"/>
        </w:rPr>
        <w:t>○○</w:t>
      </w:r>
      <w:r w:rsidR="005F4785">
        <w:rPr>
          <w:rFonts w:asciiTheme="minorEastAsia" w:eastAsiaTheme="minorEastAsia" w:hAnsiTheme="minorEastAsia" w:hint="eastAsia"/>
        </w:rPr>
        <w:t>労働局職業安定部 経由</w:t>
      </w:r>
    </w:p>
    <w:p w14:paraId="5D584E20" w14:textId="77777777" w:rsidR="005F4785" w:rsidRDefault="005F4785" w:rsidP="005F4785">
      <w:pPr>
        <w:ind w:left="240" w:hangingChars="100" w:hanging="240"/>
        <w:rPr>
          <w:rFonts w:asciiTheme="minorEastAsia" w:eastAsiaTheme="minorEastAsia" w:hAnsiTheme="minorEastAsia"/>
        </w:rPr>
      </w:pPr>
      <w:r>
        <w:rPr>
          <w:rFonts w:asciiTheme="minorEastAsia" w:eastAsiaTheme="minorEastAsia" w:hAnsiTheme="minorEastAsia" w:hint="eastAsia"/>
        </w:rPr>
        <w:t>事業所管轄公共職業安定所雇用保険部門 あて</w:t>
      </w:r>
    </w:p>
    <w:p w14:paraId="1FBA092E" w14:textId="77777777" w:rsidR="005F4785" w:rsidRPr="0014453F" w:rsidRDefault="005F4785" w:rsidP="009A3732">
      <w:pPr>
        <w:rPr>
          <w:rFonts w:asciiTheme="minorEastAsia" w:eastAsiaTheme="minorEastAsia" w:hAnsiTheme="minorEastAsia"/>
        </w:rPr>
      </w:pPr>
    </w:p>
    <w:p w14:paraId="3EFEDE3C" w14:textId="2F1A8B6A" w:rsidR="005F4785" w:rsidRPr="005964D4" w:rsidRDefault="00D30701" w:rsidP="00D30701">
      <w:pPr>
        <w:ind w:firstLineChars="100" w:firstLine="240"/>
        <w:rPr>
          <w:rFonts w:asciiTheme="minorEastAsia" w:eastAsiaTheme="minorEastAsia" w:hAnsiTheme="minorEastAsia"/>
        </w:rPr>
      </w:pPr>
      <w:r w:rsidRPr="00D30701">
        <w:rPr>
          <w:rFonts w:asciiTheme="minorEastAsia" w:eastAsiaTheme="minorEastAsia" w:hAnsiTheme="minorEastAsia" w:hint="eastAsia"/>
        </w:rPr>
        <w:t>障害者の多様なニーズに対応した委託訓練事業に係る就職支援経費の支給対象となる就職者のうち雇用保険の被保険者として雇用された者（別</w:t>
      </w:r>
      <w:r w:rsidR="00AE2D00">
        <w:rPr>
          <w:rFonts w:asciiTheme="minorEastAsia" w:eastAsiaTheme="minorEastAsia" w:hAnsiTheme="minorEastAsia" w:hint="eastAsia"/>
        </w:rPr>
        <w:t>紙</w:t>
      </w:r>
      <w:r w:rsidRPr="00D30701">
        <w:rPr>
          <w:rFonts w:asciiTheme="minorEastAsia" w:eastAsiaTheme="minorEastAsia" w:hAnsiTheme="minorEastAsia" w:hint="eastAsia"/>
        </w:rPr>
        <w:t>様式３により照会を行った者は除く）について、委託先機関又はその関連事業主</w:t>
      </w:r>
      <w:r>
        <w:rPr>
          <w:rFonts w:asciiTheme="minorEastAsia" w:eastAsiaTheme="minorEastAsia" w:hAnsiTheme="minorEastAsia" w:hint="eastAsia"/>
        </w:rPr>
        <w:t>以外の事業主が</w:t>
      </w:r>
      <w:r w:rsidRPr="00D30701">
        <w:rPr>
          <w:rFonts w:asciiTheme="minorEastAsia" w:eastAsiaTheme="minorEastAsia" w:hAnsiTheme="minorEastAsia" w:hint="eastAsia"/>
        </w:rPr>
        <w:t>雇用し就職支援経費を受給するケースに係る対象就職者に</w:t>
      </w:r>
      <w:r w:rsidR="001E684B">
        <w:rPr>
          <w:rFonts w:asciiTheme="minorEastAsia" w:eastAsiaTheme="minorEastAsia" w:hAnsiTheme="minorEastAsia" w:hint="eastAsia"/>
        </w:rPr>
        <w:t>関し、</w:t>
      </w:r>
      <w:r w:rsidR="00F45536" w:rsidRPr="00F45536">
        <w:rPr>
          <w:rFonts w:asciiTheme="minorEastAsia" w:eastAsiaTheme="minorEastAsia" w:hAnsiTheme="minorEastAsia" w:hint="eastAsia"/>
        </w:rPr>
        <w:t>雇用保険の被保険者となる雇用実態があるか否か</w:t>
      </w:r>
      <w:r w:rsidRPr="00D30701">
        <w:rPr>
          <w:rFonts w:asciiTheme="minorEastAsia" w:eastAsiaTheme="minorEastAsia" w:hAnsiTheme="minorEastAsia" w:hint="eastAsia"/>
        </w:rPr>
        <w:t>関係書類を添え</w:t>
      </w:r>
      <w:r w:rsidR="00A35CE1">
        <w:rPr>
          <w:rFonts w:asciiTheme="minorEastAsia" w:eastAsiaTheme="minorEastAsia" w:hAnsiTheme="minorEastAsia" w:hint="eastAsia"/>
        </w:rPr>
        <w:t>て照会します。</w:t>
      </w:r>
    </w:p>
    <w:p w14:paraId="455D1C2A" w14:textId="200E4D81" w:rsidR="005F4785" w:rsidRDefault="005F4785" w:rsidP="005F4785">
      <w:pPr>
        <w:jc w:val="left"/>
        <w:rPr>
          <w:rFonts w:asciiTheme="minorEastAsia" w:eastAsiaTheme="minorEastAsia" w:hAnsiTheme="minorEastAsia"/>
        </w:rPr>
      </w:pPr>
    </w:p>
    <w:p w14:paraId="5FC003F6" w14:textId="6405C27A" w:rsidR="005F4785" w:rsidRDefault="005F4785" w:rsidP="005F4785">
      <w:pPr>
        <w:jc w:val="center"/>
        <w:rPr>
          <w:rFonts w:asciiTheme="minorEastAsia" w:eastAsiaTheme="minorEastAsia" w:hAnsiTheme="minorEastAsia"/>
        </w:rPr>
      </w:pPr>
      <w:r>
        <w:rPr>
          <w:rFonts w:asciiTheme="minorEastAsia" w:eastAsiaTheme="minorEastAsia" w:hAnsiTheme="minorEastAsia" w:hint="eastAsia"/>
        </w:rPr>
        <w:t>確認対象者リスト</w:t>
      </w:r>
      <w:r w:rsidR="00A35CE1">
        <w:rPr>
          <w:rFonts w:asciiTheme="minorEastAsia" w:eastAsiaTheme="minorEastAsia" w:hAnsiTheme="minorEastAsia" w:hint="eastAsia"/>
        </w:rPr>
        <w:t>（計</w:t>
      </w:r>
      <w:r w:rsidR="009A3732">
        <w:rPr>
          <w:rFonts w:asciiTheme="minorEastAsia" w:eastAsiaTheme="minorEastAsia" w:hAnsiTheme="minorEastAsia" w:hint="eastAsia"/>
        </w:rPr>
        <w:t>○</w:t>
      </w:r>
      <w:r w:rsidR="00A35CE1">
        <w:rPr>
          <w:rFonts w:asciiTheme="minorEastAsia" w:eastAsiaTheme="minorEastAsia" w:hAnsiTheme="minorEastAsia" w:hint="eastAsia"/>
        </w:rPr>
        <w:t>名）</w:t>
      </w:r>
    </w:p>
    <w:tbl>
      <w:tblPr>
        <w:tblStyle w:val="af3"/>
        <w:tblW w:w="8510" w:type="dxa"/>
        <w:jc w:val="center"/>
        <w:tblLook w:val="04A0" w:firstRow="1" w:lastRow="0" w:firstColumn="1" w:lastColumn="0" w:noHBand="0" w:noVBand="1"/>
      </w:tblPr>
      <w:tblGrid>
        <w:gridCol w:w="2698"/>
        <w:gridCol w:w="5812"/>
      </w:tblGrid>
      <w:tr w:rsidR="005F4785" w14:paraId="16010DFF" w14:textId="77777777" w:rsidTr="009A3732">
        <w:trPr>
          <w:jc w:val="center"/>
        </w:trPr>
        <w:tc>
          <w:tcPr>
            <w:tcW w:w="8510" w:type="dxa"/>
            <w:gridSpan w:val="2"/>
            <w:shd w:val="clear" w:color="auto" w:fill="D9D9D9" w:themeFill="background1" w:themeFillShade="D9"/>
          </w:tcPr>
          <w:p w14:paraId="3CFB7695" w14:textId="2F5F90DB" w:rsidR="005F4785" w:rsidRDefault="009A3732" w:rsidP="00D9724D">
            <w:pPr>
              <w:jc w:val="center"/>
              <w:rPr>
                <w:rFonts w:asciiTheme="minorEastAsia" w:eastAsiaTheme="minorEastAsia" w:hAnsiTheme="minorEastAsia"/>
              </w:rPr>
            </w:pPr>
            <w:r>
              <w:rPr>
                <w:rFonts w:asciiTheme="minorEastAsia" w:eastAsiaTheme="minorEastAsia" w:hAnsiTheme="minorEastAsia" w:hint="eastAsia"/>
              </w:rPr>
              <w:t>確認</w:t>
            </w:r>
            <w:r w:rsidR="00A35CE1">
              <w:rPr>
                <w:rFonts w:asciiTheme="minorEastAsia" w:eastAsiaTheme="minorEastAsia" w:hAnsiTheme="minorEastAsia" w:hint="eastAsia"/>
              </w:rPr>
              <w:t>対象者</w:t>
            </w:r>
            <w:r w:rsidR="005F4785">
              <w:rPr>
                <w:rFonts w:asciiTheme="minorEastAsia" w:eastAsiaTheme="minorEastAsia" w:hAnsiTheme="minorEastAsia" w:hint="eastAsia"/>
              </w:rPr>
              <w:t>の情報</w:t>
            </w:r>
          </w:p>
        </w:tc>
      </w:tr>
      <w:tr w:rsidR="005F4785" w14:paraId="2A71A95B" w14:textId="77777777" w:rsidTr="00D30701">
        <w:trPr>
          <w:jc w:val="center"/>
        </w:trPr>
        <w:tc>
          <w:tcPr>
            <w:tcW w:w="2698" w:type="dxa"/>
          </w:tcPr>
          <w:p w14:paraId="4182AE47" w14:textId="745F478A" w:rsidR="005F4785" w:rsidRDefault="005F4785" w:rsidP="00D9724D">
            <w:pPr>
              <w:rPr>
                <w:rFonts w:asciiTheme="minorEastAsia" w:eastAsiaTheme="minorEastAsia" w:hAnsiTheme="minorEastAsia"/>
              </w:rPr>
            </w:pPr>
            <w:r>
              <w:rPr>
                <w:rFonts w:asciiTheme="minorEastAsia" w:eastAsiaTheme="minorEastAsia" w:hAnsiTheme="minorEastAsia" w:hint="eastAsia"/>
              </w:rPr>
              <w:t>氏名</w:t>
            </w:r>
          </w:p>
        </w:tc>
        <w:tc>
          <w:tcPr>
            <w:tcW w:w="5812" w:type="dxa"/>
          </w:tcPr>
          <w:p w14:paraId="4D64ADF0" w14:textId="77777777" w:rsidR="005F4785" w:rsidRDefault="005F4785" w:rsidP="00D9724D">
            <w:pPr>
              <w:rPr>
                <w:rFonts w:asciiTheme="minorEastAsia" w:eastAsiaTheme="minorEastAsia" w:hAnsiTheme="minorEastAsia"/>
              </w:rPr>
            </w:pPr>
          </w:p>
        </w:tc>
      </w:tr>
      <w:tr w:rsidR="005F4785" w14:paraId="515133E9" w14:textId="77777777" w:rsidTr="00D30701">
        <w:trPr>
          <w:jc w:val="center"/>
        </w:trPr>
        <w:tc>
          <w:tcPr>
            <w:tcW w:w="2698" w:type="dxa"/>
          </w:tcPr>
          <w:p w14:paraId="657AC160" w14:textId="77777777" w:rsidR="005F4785" w:rsidRDefault="005F4785" w:rsidP="00D9724D">
            <w:pPr>
              <w:rPr>
                <w:rFonts w:asciiTheme="minorEastAsia" w:eastAsiaTheme="minorEastAsia" w:hAnsiTheme="minorEastAsia"/>
              </w:rPr>
            </w:pPr>
            <w:r>
              <w:rPr>
                <w:rFonts w:asciiTheme="minorEastAsia" w:eastAsiaTheme="minorEastAsia" w:hAnsiTheme="minorEastAsia" w:hint="eastAsia"/>
              </w:rPr>
              <w:t>生年月日</w:t>
            </w:r>
          </w:p>
        </w:tc>
        <w:tc>
          <w:tcPr>
            <w:tcW w:w="5812" w:type="dxa"/>
          </w:tcPr>
          <w:p w14:paraId="31597E5B" w14:textId="77777777" w:rsidR="005F4785" w:rsidRDefault="005F4785" w:rsidP="00D9724D">
            <w:pPr>
              <w:rPr>
                <w:rFonts w:asciiTheme="minorEastAsia" w:eastAsiaTheme="minorEastAsia" w:hAnsiTheme="minorEastAsia"/>
              </w:rPr>
            </w:pPr>
          </w:p>
        </w:tc>
      </w:tr>
      <w:tr w:rsidR="005F4785" w14:paraId="40FA918A" w14:textId="77777777" w:rsidTr="00D30701">
        <w:trPr>
          <w:jc w:val="center"/>
        </w:trPr>
        <w:tc>
          <w:tcPr>
            <w:tcW w:w="2698" w:type="dxa"/>
          </w:tcPr>
          <w:p w14:paraId="33415D18" w14:textId="77777777" w:rsidR="005F4785" w:rsidRDefault="005F4785" w:rsidP="00D9724D">
            <w:pPr>
              <w:rPr>
                <w:rFonts w:asciiTheme="minorEastAsia" w:eastAsiaTheme="minorEastAsia" w:hAnsiTheme="minorEastAsia"/>
              </w:rPr>
            </w:pPr>
            <w:r>
              <w:rPr>
                <w:rFonts w:asciiTheme="minorEastAsia" w:eastAsiaTheme="minorEastAsia" w:hAnsiTheme="minorEastAsia" w:hint="eastAsia"/>
              </w:rPr>
              <w:t>性別</w:t>
            </w:r>
          </w:p>
        </w:tc>
        <w:tc>
          <w:tcPr>
            <w:tcW w:w="5812" w:type="dxa"/>
          </w:tcPr>
          <w:p w14:paraId="6D9D2753" w14:textId="77777777" w:rsidR="005F4785" w:rsidRDefault="005F4785" w:rsidP="00D9724D">
            <w:pPr>
              <w:rPr>
                <w:rFonts w:asciiTheme="minorEastAsia" w:eastAsiaTheme="minorEastAsia" w:hAnsiTheme="minorEastAsia"/>
              </w:rPr>
            </w:pPr>
          </w:p>
        </w:tc>
      </w:tr>
      <w:tr w:rsidR="00D30701" w14:paraId="72D5F415" w14:textId="77777777" w:rsidTr="00D30701">
        <w:trPr>
          <w:jc w:val="center"/>
        </w:trPr>
        <w:tc>
          <w:tcPr>
            <w:tcW w:w="2698" w:type="dxa"/>
          </w:tcPr>
          <w:p w14:paraId="10AE5E60" w14:textId="7DABAD0C" w:rsidR="00D30701" w:rsidRDefault="00D30701" w:rsidP="00D9724D">
            <w:pPr>
              <w:rPr>
                <w:rFonts w:asciiTheme="minorEastAsia" w:eastAsiaTheme="minorEastAsia" w:hAnsiTheme="minorEastAsia"/>
              </w:rPr>
            </w:pPr>
            <w:r>
              <w:rPr>
                <w:rFonts w:asciiTheme="minorEastAsia" w:eastAsiaTheme="minorEastAsia" w:hAnsiTheme="minorEastAsia" w:hint="eastAsia"/>
              </w:rPr>
              <w:t>就職年月日</w:t>
            </w:r>
          </w:p>
        </w:tc>
        <w:tc>
          <w:tcPr>
            <w:tcW w:w="5812" w:type="dxa"/>
          </w:tcPr>
          <w:p w14:paraId="0C675288" w14:textId="77777777" w:rsidR="00D30701" w:rsidRDefault="00D30701" w:rsidP="00D9724D">
            <w:pPr>
              <w:rPr>
                <w:rFonts w:asciiTheme="minorEastAsia" w:eastAsiaTheme="minorEastAsia" w:hAnsiTheme="minorEastAsia"/>
              </w:rPr>
            </w:pPr>
          </w:p>
        </w:tc>
      </w:tr>
      <w:tr w:rsidR="005F4785" w14:paraId="35FA5F82" w14:textId="77777777" w:rsidTr="009A3732">
        <w:trPr>
          <w:jc w:val="center"/>
        </w:trPr>
        <w:tc>
          <w:tcPr>
            <w:tcW w:w="8510" w:type="dxa"/>
            <w:gridSpan w:val="2"/>
            <w:shd w:val="clear" w:color="auto" w:fill="D9D9D9" w:themeFill="background1" w:themeFillShade="D9"/>
          </w:tcPr>
          <w:p w14:paraId="3E008BA7" w14:textId="77777777" w:rsidR="005F4785" w:rsidRDefault="005F4785" w:rsidP="00D9724D">
            <w:pPr>
              <w:jc w:val="center"/>
              <w:rPr>
                <w:rFonts w:asciiTheme="minorEastAsia" w:eastAsiaTheme="minorEastAsia" w:hAnsiTheme="minorEastAsia"/>
              </w:rPr>
            </w:pPr>
            <w:r>
              <w:rPr>
                <w:rFonts w:asciiTheme="minorEastAsia" w:eastAsiaTheme="minorEastAsia" w:hAnsiTheme="minorEastAsia" w:hint="eastAsia"/>
              </w:rPr>
              <w:t>事業所の情報</w:t>
            </w:r>
          </w:p>
        </w:tc>
      </w:tr>
      <w:tr w:rsidR="005F4785" w14:paraId="4ED4A923" w14:textId="77777777" w:rsidTr="00D30701">
        <w:trPr>
          <w:jc w:val="center"/>
        </w:trPr>
        <w:tc>
          <w:tcPr>
            <w:tcW w:w="2698" w:type="dxa"/>
          </w:tcPr>
          <w:p w14:paraId="612ECFE6" w14:textId="77777777" w:rsidR="005F4785" w:rsidRDefault="005F4785" w:rsidP="00D9724D">
            <w:pPr>
              <w:rPr>
                <w:rFonts w:asciiTheme="minorEastAsia" w:eastAsiaTheme="minorEastAsia" w:hAnsiTheme="minorEastAsia"/>
              </w:rPr>
            </w:pPr>
            <w:r>
              <w:rPr>
                <w:rFonts w:asciiTheme="minorEastAsia" w:eastAsiaTheme="minorEastAsia" w:hAnsiTheme="minorEastAsia" w:hint="eastAsia"/>
              </w:rPr>
              <w:t>事業所名</w:t>
            </w:r>
          </w:p>
        </w:tc>
        <w:tc>
          <w:tcPr>
            <w:tcW w:w="5812" w:type="dxa"/>
          </w:tcPr>
          <w:p w14:paraId="5BEA83F1" w14:textId="77777777" w:rsidR="005F4785" w:rsidRDefault="005F4785" w:rsidP="00D9724D">
            <w:pPr>
              <w:rPr>
                <w:rFonts w:asciiTheme="minorEastAsia" w:eastAsiaTheme="minorEastAsia" w:hAnsiTheme="minorEastAsia"/>
              </w:rPr>
            </w:pPr>
          </w:p>
        </w:tc>
      </w:tr>
      <w:tr w:rsidR="005F4785" w14:paraId="1569FBF2" w14:textId="77777777" w:rsidTr="00D30701">
        <w:trPr>
          <w:jc w:val="center"/>
        </w:trPr>
        <w:tc>
          <w:tcPr>
            <w:tcW w:w="2698" w:type="dxa"/>
          </w:tcPr>
          <w:p w14:paraId="4F6995D4" w14:textId="77777777" w:rsidR="005F4785" w:rsidRDefault="005F4785" w:rsidP="00D9724D">
            <w:pPr>
              <w:rPr>
                <w:rFonts w:asciiTheme="minorEastAsia" w:eastAsiaTheme="minorEastAsia" w:hAnsiTheme="minorEastAsia"/>
              </w:rPr>
            </w:pPr>
            <w:r>
              <w:rPr>
                <w:rFonts w:asciiTheme="minorEastAsia" w:eastAsiaTheme="minorEastAsia" w:hAnsiTheme="minorEastAsia" w:hint="eastAsia"/>
              </w:rPr>
              <w:t>事業所所在地</w:t>
            </w:r>
          </w:p>
        </w:tc>
        <w:tc>
          <w:tcPr>
            <w:tcW w:w="5812" w:type="dxa"/>
          </w:tcPr>
          <w:p w14:paraId="20A5D85C" w14:textId="77777777" w:rsidR="005F4785" w:rsidRDefault="005F4785" w:rsidP="00D9724D">
            <w:pPr>
              <w:rPr>
                <w:rFonts w:asciiTheme="minorEastAsia" w:eastAsiaTheme="minorEastAsia" w:hAnsiTheme="minorEastAsia"/>
              </w:rPr>
            </w:pPr>
          </w:p>
        </w:tc>
      </w:tr>
      <w:tr w:rsidR="005F4785" w14:paraId="602A2727" w14:textId="77777777" w:rsidTr="00D30701">
        <w:trPr>
          <w:jc w:val="center"/>
        </w:trPr>
        <w:tc>
          <w:tcPr>
            <w:tcW w:w="2698" w:type="dxa"/>
          </w:tcPr>
          <w:p w14:paraId="1DF32113" w14:textId="77777777" w:rsidR="005F4785" w:rsidRDefault="005F4785" w:rsidP="00D9724D">
            <w:pPr>
              <w:rPr>
                <w:rFonts w:asciiTheme="minorEastAsia" w:eastAsiaTheme="minorEastAsia" w:hAnsiTheme="minorEastAsia"/>
              </w:rPr>
            </w:pPr>
            <w:r>
              <w:rPr>
                <w:rFonts w:asciiTheme="minorEastAsia" w:eastAsiaTheme="minorEastAsia" w:hAnsiTheme="minorEastAsia" w:hint="eastAsia"/>
              </w:rPr>
              <w:t>電話番号</w:t>
            </w:r>
          </w:p>
        </w:tc>
        <w:tc>
          <w:tcPr>
            <w:tcW w:w="5812" w:type="dxa"/>
          </w:tcPr>
          <w:p w14:paraId="1348852F" w14:textId="77777777" w:rsidR="005F4785" w:rsidRDefault="005F4785" w:rsidP="00D9724D">
            <w:pPr>
              <w:rPr>
                <w:rFonts w:asciiTheme="minorEastAsia" w:eastAsiaTheme="minorEastAsia" w:hAnsiTheme="minorEastAsia"/>
              </w:rPr>
            </w:pPr>
          </w:p>
        </w:tc>
      </w:tr>
      <w:tr w:rsidR="005F4785" w14:paraId="0F43613B" w14:textId="77777777" w:rsidTr="00D30701">
        <w:trPr>
          <w:jc w:val="center"/>
        </w:trPr>
        <w:tc>
          <w:tcPr>
            <w:tcW w:w="2698" w:type="dxa"/>
          </w:tcPr>
          <w:p w14:paraId="4C2CDD28" w14:textId="77777777" w:rsidR="005F4785" w:rsidRDefault="005F4785" w:rsidP="00D9724D">
            <w:pPr>
              <w:rPr>
                <w:rFonts w:asciiTheme="minorEastAsia" w:eastAsiaTheme="minorEastAsia" w:hAnsiTheme="minorEastAsia"/>
              </w:rPr>
            </w:pPr>
            <w:r>
              <w:rPr>
                <w:rFonts w:asciiTheme="minorEastAsia" w:eastAsiaTheme="minorEastAsia" w:hAnsiTheme="minorEastAsia" w:hint="eastAsia"/>
              </w:rPr>
              <w:t>代表者名</w:t>
            </w:r>
          </w:p>
        </w:tc>
        <w:tc>
          <w:tcPr>
            <w:tcW w:w="5812" w:type="dxa"/>
          </w:tcPr>
          <w:p w14:paraId="702D2723" w14:textId="77777777" w:rsidR="005F4785" w:rsidRDefault="005F4785" w:rsidP="00D9724D">
            <w:pPr>
              <w:rPr>
                <w:rFonts w:asciiTheme="minorEastAsia" w:eastAsiaTheme="minorEastAsia" w:hAnsiTheme="minorEastAsia"/>
              </w:rPr>
            </w:pPr>
          </w:p>
        </w:tc>
      </w:tr>
    </w:tbl>
    <w:p w14:paraId="26F5BD1F" w14:textId="77777777" w:rsidR="005F4785" w:rsidRDefault="005F4785" w:rsidP="005F4785">
      <w:pPr>
        <w:ind w:leftChars="200" w:left="720" w:hangingChars="100" w:hanging="240"/>
        <w:jc w:val="right"/>
        <w:rPr>
          <w:rFonts w:asciiTheme="minorEastAsia" w:eastAsiaTheme="minorEastAsia" w:hAnsiTheme="minorEastAsia"/>
        </w:rPr>
      </w:pPr>
    </w:p>
    <w:tbl>
      <w:tblPr>
        <w:tblStyle w:val="af3"/>
        <w:tblW w:w="8515" w:type="dxa"/>
        <w:jc w:val="center"/>
        <w:tblLook w:val="04A0" w:firstRow="1" w:lastRow="0" w:firstColumn="1" w:lastColumn="0" w:noHBand="0" w:noVBand="1"/>
      </w:tblPr>
      <w:tblGrid>
        <w:gridCol w:w="2703"/>
        <w:gridCol w:w="5812"/>
      </w:tblGrid>
      <w:tr w:rsidR="005F4785" w14:paraId="0CEED45D" w14:textId="77777777" w:rsidTr="009A3732">
        <w:trPr>
          <w:jc w:val="center"/>
        </w:trPr>
        <w:tc>
          <w:tcPr>
            <w:tcW w:w="8515" w:type="dxa"/>
            <w:gridSpan w:val="2"/>
            <w:shd w:val="clear" w:color="auto" w:fill="D9D9D9" w:themeFill="background1" w:themeFillShade="D9"/>
          </w:tcPr>
          <w:p w14:paraId="07D83827" w14:textId="767ED16A" w:rsidR="005F4785" w:rsidRDefault="009A3732" w:rsidP="00D9724D">
            <w:pPr>
              <w:jc w:val="center"/>
              <w:rPr>
                <w:rFonts w:asciiTheme="minorEastAsia" w:eastAsiaTheme="minorEastAsia" w:hAnsiTheme="minorEastAsia"/>
              </w:rPr>
            </w:pPr>
            <w:r>
              <w:rPr>
                <w:rFonts w:asciiTheme="minorEastAsia" w:eastAsiaTheme="minorEastAsia" w:hAnsiTheme="minorEastAsia" w:hint="eastAsia"/>
              </w:rPr>
              <w:t>確認</w:t>
            </w:r>
            <w:r w:rsidR="00A35CE1" w:rsidRPr="00A35CE1">
              <w:rPr>
                <w:rFonts w:asciiTheme="minorEastAsia" w:eastAsiaTheme="minorEastAsia" w:hAnsiTheme="minorEastAsia" w:hint="eastAsia"/>
              </w:rPr>
              <w:t>対象者</w:t>
            </w:r>
            <w:r w:rsidR="005964D4" w:rsidRPr="005964D4">
              <w:rPr>
                <w:rFonts w:asciiTheme="minorEastAsia" w:eastAsiaTheme="minorEastAsia" w:hAnsiTheme="minorEastAsia" w:hint="eastAsia"/>
              </w:rPr>
              <w:t>の情報</w:t>
            </w:r>
          </w:p>
        </w:tc>
      </w:tr>
      <w:tr w:rsidR="005F4785" w14:paraId="74DFAC75" w14:textId="77777777" w:rsidTr="00D30701">
        <w:trPr>
          <w:jc w:val="center"/>
        </w:trPr>
        <w:tc>
          <w:tcPr>
            <w:tcW w:w="2703" w:type="dxa"/>
          </w:tcPr>
          <w:p w14:paraId="41559CFF" w14:textId="064869C1" w:rsidR="005F4785" w:rsidRDefault="005F4785" w:rsidP="00D9724D">
            <w:pPr>
              <w:rPr>
                <w:rFonts w:asciiTheme="minorEastAsia" w:eastAsiaTheme="minorEastAsia" w:hAnsiTheme="minorEastAsia"/>
              </w:rPr>
            </w:pPr>
            <w:r>
              <w:rPr>
                <w:rFonts w:asciiTheme="minorEastAsia" w:eastAsiaTheme="minorEastAsia" w:hAnsiTheme="minorEastAsia" w:hint="eastAsia"/>
              </w:rPr>
              <w:t>氏名</w:t>
            </w:r>
          </w:p>
        </w:tc>
        <w:tc>
          <w:tcPr>
            <w:tcW w:w="5812" w:type="dxa"/>
          </w:tcPr>
          <w:p w14:paraId="0C74B8BC" w14:textId="77777777" w:rsidR="005F4785" w:rsidRDefault="005F4785" w:rsidP="00D9724D">
            <w:pPr>
              <w:rPr>
                <w:rFonts w:asciiTheme="minorEastAsia" w:eastAsiaTheme="minorEastAsia" w:hAnsiTheme="minorEastAsia"/>
              </w:rPr>
            </w:pPr>
          </w:p>
        </w:tc>
      </w:tr>
      <w:tr w:rsidR="005F4785" w14:paraId="345013B9" w14:textId="77777777" w:rsidTr="00D30701">
        <w:trPr>
          <w:jc w:val="center"/>
        </w:trPr>
        <w:tc>
          <w:tcPr>
            <w:tcW w:w="2703" w:type="dxa"/>
          </w:tcPr>
          <w:p w14:paraId="43E7EC21" w14:textId="77777777" w:rsidR="005F4785" w:rsidRDefault="005F4785" w:rsidP="00D9724D">
            <w:pPr>
              <w:rPr>
                <w:rFonts w:asciiTheme="minorEastAsia" w:eastAsiaTheme="minorEastAsia" w:hAnsiTheme="minorEastAsia"/>
              </w:rPr>
            </w:pPr>
            <w:r>
              <w:rPr>
                <w:rFonts w:asciiTheme="minorEastAsia" w:eastAsiaTheme="minorEastAsia" w:hAnsiTheme="minorEastAsia" w:hint="eastAsia"/>
              </w:rPr>
              <w:t>生年月日</w:t>
            </w:r>
          </w:p>
        </w:tc>
        <w:tc>
          <w:tcPr>
            <w:tcW w:w="5812" w:type="dxa"/>
          </w:tcPr>
          <w:p w14:paraId="335A8FEC" w14:textId="77777777" w:rsidR="005F4785" w:rsidRDefault="005F4785" w:rsidP="00D9724D">
            <w:pPr>
              <w:rPr>
                <w:rFonts w:asciiTheme="minorEastAsia" w:eastAsiaTheme="minorEastAsia" w:hAnsiTheme="minorEastAsia"/>
              </w:rPr>
            </w:pPr>
          </w:p>
        </w:tc>
      </w:tr>
      <w:tr w:rsidR="005F4785" w14:paraId="0A3E5AA2" w14:textId="77777777" w:rsidTr="00D30701">
        <w:trPr>
          <w:jc w:val="center"/>
        </w:trPr>
        <w:tc>
          <w:tcPr>
            <w:tcW w:w="2703" w:type="dxa"/>
          </w:tcPr>
          <w:p w14:paraId="7F116284" w14:textId="77777777" w:rsidR="005F4785" w:rsidRDefault="005F4785" w:rsidP="00D9724D">
            <w:pPr>
              <w:rPr>
                <w:rFonts w:asciiTheme="minorEastAsia" w:eastAsiaTheme="minorEastAsia" w:hAnsiTheme="minorEastAsia"/>
              </w:rPr>
            </w:pPr>
            <w:r>
              <w:rPr>
                <w:rFonts w:asciiTheme="minorEastAsia" w:eastAsiaTheme="minorEastAsia" w:hAnsiTheme="minorEastAsia" w:hint="eastAsia"/>
              </w:rPr>
              <w:t>性別</w:t>
            </w:r>
          </w:p>
        </w:tc>
        <w:tc>
          <w:tcPr>
            <w:tcW w:w="5812" w:type="dxa"/>
          </w:tcPr>
          <w:p w14:paraId="58FD58A3" w14:textId="77777777" w:rsidR="005F4785" w:rsidRDefault="005F4785" w:rsidP="00D9724D">
            <w:pPr>
              <w:rPr>
                <w:rFonts w:asciiTheme="minorEastAsia" w:eastAsiaTheme="minorEastAsia" w:hAnsiTheme="minorEastAsia"/>
              </w:rPr>
            </w:pPr>
          </w:p>
        </w:tc>
      </w:tr>
      <w:tr w:rsidR="00D30701" w14:paraId="54092735" w14:textId="77777777" w:rsidTr="00D30701">
        <w:trPr>
          <w:jc w:val="center"/>
        </w:trPr>
        <w:tc>
          <w:tcPr>
            <w:tcW w:w="2703" w:type="dxa"/>
          </w:tcPr>
          <w:p w14:paraId="030C7DA2" w14:textId="77777777" w:rsidR="00D30701" w:rsidRDefault="00D30701" w:rsidP="00A7789B">
            <w:pPr>
              <w:rPr>
                <w:rFonts w:asciiTheme="minorEastAsia" w:eastAsiaTheme="minorEastAsia" w:hAnsiTheme="minorEastAsia"/>
              </w:rPr>
            </w:pPr>
            <w:r>
              <w:rPr>
                <w:rFonts w:asciiTheme="minorEastAsia" w:eastAsiaTheme="minorEastAsia" w:hAnsiTheme="minorEastAsia" w:hint="eastAsia"/>
              </w:rPr>
              <w:t>就職年月日</w:t>
            </w:r>
          </w:p>
        </w:tc>
        <w:tc>
          <w:tcPr>
            <w:tcW w:w="5812" w:type="dxa"/>
          </w:tcPr>
          <w:p w14:paraId="113C5EAF" w14:textId="77777777" w:rsidR="00D30701" w:rsidRDefault="00D30701" w:rsidP="00A7789B">
            <w:pPr>
              <w:rPr>
                <w:rFonts w:asciiTheme="minorEastAsia" w:eastAsiaTheme="minorEastAsia" w:hAnsiTheme="minorEastAsia"/>
              </w:rPr>
            </w:pPr>
          </w:p>
        </w:tc>
      </w:tr>
      <w:tr w:rsidR="005F4785" w14:paraId="0BCECA8A" w14:textId="77777777" w:rsidTr="009A3732">
        <w:trPr>
          <w:jc w:val="center"/>
        </w:trPr>
        <w:tc>
          <w:tcPr>
            <w:tcW w:w="8515" w:type="dxa"/>
            <w:gridSpan w:val="2"/>
            <w:shd w:val="clear" w:color="auto" w:fill="D9D9D9" w:themeFill="background1" w:themeFillShade="D9"/>
          </w:tcPr>
          <w:p w14:paraId="487A02EB" w14:textId="77777777" w:rsidR="005F4785" w:rsidRDefault="005F4785" w:rsidP="00D9724D">
            <w:pPr>
              <w:jc w:val="center"/>
              <w:rPr>
                <w:rFonts w:asciiTheme="minorEastAsia" w:eastAsiaTheme="minorEastAsia" w:hAnsiTheme="minorEastAsia"/>
              </w:rPr>
            </w:pPr>
            <w:r>
              <w:rPr>
                <w:rFonts w:asciiTheme="minorEastAsia" w:eastAsiaTheme="minorEastAsia" w:hAnsiTheme="minorEastAsia" w:hint="eastAsia"/>
              </w:rPr>
              <w:t>事業所の情報</w:t>
            </w:r>
          </w:p>
        </w:tc>
      </w:tr>
      <w:tr w:rsidR="005F4785" w14:paraId="07CC91D5" w14:textId="77777777" w:rsidTr="00D30701">
        <w:trPr>
          <w:jc w:val="center"/>
        </w:trPr>
        <w:tc>
          <w:tcPr>
            <w:tcW w:w="2703" w:type="dxa"/>
          </w:tcPr>
          <w:p w14:paraId="173CC975" w14:textId="77777777" w:rsidR="005F4785" w:rsidRDefault="005F4785" w:rsidP="00D9724D">
            <w:pPr>
              <w:rPr>
                <w:rFonts w:asciiTheme="minorEastAsia" w:eastAsiaTheme="minorEastAsia" w:hAnsiTheme="minorEastAsia"/>
              </w:rPr>
            </w:pPr>
            <w:r>
              <w:rPr>
                <w:rFonts w:asciiTheme="minorEastAsia" w:eastAsiaTheme="minorEastAsia" w:hAnsiTheme="minorEastAsia" w:hint="eastAsia"/>
              </w:rPr>
              <w:t>事業所名</w:t>
            </w:r>
          </w:p>
        </w:tc>
        <w:tc>
          <w:tcPr>
            <w:tcW w:w="5812" w:type="dxa"/>
          </w:tcPr>
          <w:p w14:paraId="12093F42" w14:textId="77777777" w:rsidR="005F4785" w:rsidRDefault="005F4785" w:rsidP="00D9724D">
            <w:pPr>
              <w:rPr>
                <w:rFonts w:asciiTheme="minorEastAsia" w:eastAsiaTheme="minorEastAsia" w:hAnsiTheme="minorEastAsia"/>
              </w:rPr>
            </w:pPr>
          </w:p>
        </w:tc>
      </w:tr>
      <w:tr w:rsidR="005F4785" w14:paraId="1F73FF22" w14:textId="77777777" w:rsidTr="00D30701">
        <w:trPr>
          <w:jc w:val="center"/>
        </w:trPr>
        <w:tc>
          <w:tcPr>
            <w:tcW w:w="2703" w:type="dxa"/>
          </w:tcPr>
          <w:p w14:paraId="4E035D76" w14:textId="77777777" w:rsidR="005F4785" w:rsidRDefault="005F4785" w:rsidP="00D9724D">
            <w:pPr>
              <w:rPr>
                <w:rFonts w:asciiTheme="minorEastAsia" w:eastAsiaTheme="minorEastAsia" w:hAnsiTheme="minorEastAsia"/>
              </w:rPr>
            </w:pPr>
            <w:r>
              <w:rPr>
                <w:rFonts w:asciiTheme="minorEastAsia" w:eastAsiaTheme="minorEastAsia" w:hAnsiTheme="minorEastAsia" w:hint="eastAsia"/>
              </w:rPr>
              <w:t>事業所所在地</w:t>
            </w:r>
          </w:p>
        </w:tc>
        <w:tc>
          <w:tcPr>
            <w:tcW w:w="5812" w:type="dxa"/>
          </w:tcPr>
          <w:p w14:paraId="722563D6" w14:textId="77777777" w:rsidR="005F4785" w:rsidRDefault="005F4785" w:rsidP="00D9724D">
            <w:pPr>
              <w:rPr>
                <w:rFonts w:asciiTheme="minorEastAsia" w:eastAsiaTheme="minorEastAsia" w:hAnsiTheme="minorEastAsia"/>
              </w:rPr>
            </w:pPr>
          </w:p>
        </w:tc>
      </w:tr>
      <w:tr w:rsidR="005F4785" w14:paraId="21D76DC4" w14:textId="77777777" w:rsidTr="00D30701">
        <w:trPr>
          <w:jc w:val="center"/>
        </w:trPr>
        <w:tc>
          <w:tcPr>
            <w:tcW w:w="2703" w:type="dxa"/>
          </w:tcPr>
          <w:p w14:paraId="400F6E87" w14:textId="77777777" w:rsidR="005F4785" w:rsidRDefault="005F4785" w:rsidP="00D9724D">
            <w:pPr>
              <w:rPr>
                <w:rFonts w:asciiTheme="minorEastAsia" w:eastAsiaTheme="minorEastAsia" w:hAnsiTheme="minorEastAsia"/>
              </w:rPr>
            </w:pPr>
            <w:r>
              <w:rPr>
                <w:rFonts w:asciiTheme="minorEastAsia" w:eastAsiaTheme="minorEastAsia" w:hAnsiTheme="minorEastAsia" w:hint="eastAsia"/>
              </w:rPr>
              <w:t>電話番号</w:t>
            </w:r>
          </w:p>
        </w:tc>
        <w:tc>
          <w:tcPr>
            <w:tcW w:w="5812" w:type="dxa"/>
          </w:tcPr>
          <w:p w14:paraId="2B100D35" w14:textId="77777777" w:rsidR="005F4785" w:rsidRDefault="005F4785" w:rsidP="00D9724D">
            <w:pPr>
              <w:rPr>
                <w:rFonts w:asciiTheme="minorEastAsia" w:eastAsiaTheme="minorEastAsia" w:hAnsiTheme="minorEastAsia"/>
              </w:rPr>
            </w:pPr>
          </w:p>
        </w:tc>
      </w:tr>
      <w:tr w:rsidR="005F4785" w14:paraId="078833A6" w14:textId="77777777" w:rsidTr="00D30701">
        <w:trPr>
          <w:jc w:val="center"/>
        </w:trPr>
        <w:tc>
          <w:tcPr>
            <w:tcW w:w="2703" w:type="dxa"/>
          </w:tcPr>
          <w:p w14:paraId="609AC4EE" w14:textId="77777777" w:rsidR="005F4785" w:rsidRDefault="005F4785" w:rsidP="00D9724D">
            <w:pPr>
              <w:rPr>
                <w:rFonts w:asciiTheme="minorEastAsia" w:eastAsiaTheme="minorEastAsia" w:hAnsiTheme="minorEastAsia"/>
              </w:rPr>
            </w:pPr>
            <w:r>
              <w:rPr>
                <w:rFonts w:asciiTheme="minorEastAsia" w:eastAsiaTheme="minorEastAsia" w:hAnsiTheme="minorEastAsia" w:hint="eastAsia"/>
              </w:rPr>
              <w:t>代表者名</w:t>
            </w:r>
          </w:p>
        </w:tc>
        <w:tc>
          <w:tcPr>
            <w:tcW w:w="5812" w:type="dxa"/>
          </w:tcPr>
          <w:p w14:paraId="2C81B84D" w14:textId="77777777" w:rsidR="005F4785" w:rsidRDefault="005F4785" w:rsidP="00D9724D">
            <w:pPr>
              <w:rPr>
                <w:rFonts w:asciiTheme="minorEastAsia" w:eastAsiaTheme="minorEastAsia" w:hAnsiTheme="minorEastAsia"/>
              </w:rPr>
            </w:pPr>
          </w:p>
        </w:tc>
      </w:tr>
    </w:tbl>
    <w:p w14:paraId="6D114903" w14:textId="7E31FF9B" w:rsidR="005F4785" w:rsidRDefault="005F4785" w:rsidP="005F4785">
      <w:pPr>
        <w:ind w:leftChars="200" w:left="720" w:hangingChars="100" w:hanging="240"/>
        <w:jc w:val="right"/>
        <w:rPr>
          <w:rFonts w:asciiTheme="minorEastAsia" w:eastAsiaTheme="minorEastAsia" w:hAnsiTheme="minorEastAsia"/>
        </w:rPr>
      </w:pPr>
    </w:p>
    <w:p w14:paraId="4B2AE7CF" w14:textId="56CB00F3" w:rsidR="005F4785" w:rsidRDefault="009A3732" w:rsidP="005F4785">
      <w:pPr>
        <w:ind w:leftChars="200" w:left="720" w:hangingChars="100" w:hanging="240"/>
        <w:jc w:val="right"/>
        <w:rPr>
          <w:rFonts w:asciiTheme="minorEastAsia" w:eastAsiaTheme="minorEastAsia" w:hAnsiTheme="minorEastAsia"/>
        </w:rPr>
      </w:pPr>
      <w:r>
        <w:rPr>
          <w:rFonts w:asciiTheme="minorEastAsia" w:eastAsiaTheme="minorEastAsia" w:hAnsiTheme="minorEastAsia" w:hint="eastAsia"/>
        </w:rPr>
        <w:t>○○</w:t>
      </w:r>
      <w:r w:rsidR="008569DD" w:rsidRPr="008569DD">
        <w:rPr>
          <w:rFonts w:asciiTheme="minorEastAsia" w:eastAsiaTheme="minorEastAsia" w:hAnsiTheme="minorEastAsia" w:hint="eastAsia"/>
        </w:rPr>
        <w:t>（都道府県）</w:t>
      </w:r>
      <w:r>
        <w:rPr>
          <w:rFonts w:asciiTheme="minorEastAsia" w:eastAsiaTheme="minorEastAsia" w:hAnsiTheme="minorEastAsia" w:hint="eastAsia"/>
        </w:rPr>
        <w:t>○○</w:t>
      </w:r>
      <w:r w:rsidR="008569DD" w:rsidRPr="008569DD">
        <w:rPr>
          <w:rFonts w:asciiTheme="minorEastAsia" w:eastAsiaTheme="minorEastAsia" w:hAnsiTheme="minorEastAsia" w:hint="eastAsia"/>
        </w:rPr>
        <w:t>能力開発校</w:t>
      </w:r>
      <w:r>
        <w:rPr>
          <w:rFonts w:asciiTheme="minorEastAsia" w:eastAsiaTheme="minorEastAsia" w:hAnsiTheme="minorEastAsia" w:hint="eastAsia"/>
        </w:rPr>
        <w:t>○○</w:t>
      </w:r>
      <w:r w:rsidR="008569DD" w:rsidRPr="008569DD">
        <w:rPr>
          <w:rFonts w:asciiTheme="minorEastAsia" w:eastAsiaTheme="minorEastAsia" w:hAnsiTheme="minorEastAsia" w:hint="eastAsia"/>
        </w:rPr>
        <w:t>部門</w:t>
      </w:r>
    </w:p>
    <w:p w14:paraId="480BC372" w14:textId="54619E2D" w:rsidR="005F4785" w:rsidRDefault="005F4785" w:rsidP="005F4785">
      <w:pPr>
        <w:ind w:leftChars="200" w:left="720" w:hangingChars="100" w:hanging="240"/>
        <w:jc w:val="right"/>
        <w:rPr>
          <w:rFonts w:asciiTheme="minorEastAsia" w:eastAsiaTheme="minorEastAsia" w:hAnsiTheme="minorEastAsia"/>
        </w:rPr>
      </w:pPr>
      <w:r>
        <w:rPr>
          <w:rFonts w:asciiTheme="minorEastAsia" w:eastAsiaTheme="minorEastAsia" w:hAnsiTheme="minorEastAsia" w:hint="eastAsia"/>
        </w:rPr>
        <w:t>担当者：</w:t>
      </w:r>
      <w:r w:rsidR="009A3732">
        <w:rPr>
          <w:rFonts w:asciiTheme="minorEastAsia" w:eastAsiaTheme="minorEastAsia" w:hAnsiTheme="minorEastAsia" w:hint="eastAsia"/>
        </w:rPr>
        <w:t>○○</w:t>
      </w:r>
    </w:p>
    <w:p w14:paraId="034F079A" w14:textId="18D0F0B2" w:rsidR="005964D4" w:rsidRDefault="005F4785" w:rsidP="005964D4">
      <w:pPr>
        <w:ind w:leftChars="200" w:left="720" w:hangingChars="100" w:hanging="240"/>
        <w:jc w:val="right"/>
        <w:rPr>
          <w:rFonts w:asciiTheme="minorEastAsia" w:eastAsiaTheme="minorEastAsia" w:hAnsiTheme="minorEastAsia"/>
        </w:rPr>
      </w:pPr>
      <w:r>
        <w:rPr>
          <w:rFonts w:asciiTheme="minorEastAsia" w:eastAsiaTheme="minorEastAsia" w:hAnsiTheme="minorEastAsia" w:hint="eastAsia"/>
        </w:rPr>
        <w:t>担当者連絡先：</w:t>
      </w:r>
      <w:r w:rsidR="009A3732">
        <w:rPr>
          <w:rFonts w:asciiTheme="minorEastAsia" w:eastAsiaTheme="minorEastAsia" w:hAnsiTheme="minorEastAsia" w:hint="eastAsia"/>
        </w:rPr>
        <w:t>○○</w:t>
      </w:r>
      <w:r>
        <w:rPr>
          <w:rFonts w:asciiTheme="minorEastAsia" w:eastAsiaTheme="minorEastAsia" w:hAnsiTheme="minorEastAsia" w:hint="eastAsia"/>
        </w:rPr>
        <w:t>－</w:t>
      </w:r>
      <w:r w:rsidR="009A3732">
        <w:rPr>
          <w:rFonts w:asciiTheme="minorEastAsia" w:eastAsiaTheme="minorEastAsia" w:hAnsiTheme="minorEastAsia" w:hint="eastAsia"/>
        </w:rPr>
        <w:t>○○○</w:t>
      </w:r>
      <w:r>
        <w:rPr>
          <w:rFonts w:asciiTheme="minorEastAsia" w:eastAsiaTheme="minorEastAsia" w:hAnsiTheme="minorEastAsia" w:hint="eastAsia"/>
        </w:rPr>
        <w:t>－</w:t>
      </w:r>
      <w:r w:rsidR="009A3732">
        <w:rPr>
          <w:rFonts w:asciiTheme="minorEastAsia" w:eastAsiaTheme="minorEastAsia" w:hAnsiTheme="minorEastAsia" w:hint="eastAsia"/>
        </w:rPr>
        <w:t>○○○○</w:t>
      </w:r>
    </w:p>
    <w:p w14:paraId="4DD8626F" w14:textId="77777777" w:rsidR="001E684B" w:rsidRDefault="001E684B" w:rsidP="005964D4">
      <w:pPr>
        <w:ind w:leftChars="200" w:left="720" w:hangingChars="100" w:hanging="240"/>
        <w:jc w:val="right"/>
        <w:rPr>
          <w:rFonts w:asciiTheme="minorEastAsia" w:eastAsiaTheme="minorEastAsia" w:hAnsiTheme="minorEastAsia"/>
        </w:rPr>
      </w:pPr>
    </w:p>
    <w:p w14:paraId="22812A59" w14:textId="5EBFE8B3" w:rsidR="005F4785" w:rsidRPr="00B77F13" w:rsidRDefault="005F4785" w:rsidP="005964D4">
      <w:pPr>
        <w:ind w:leftChars="200" w:left="720" w:hangingChars="100" w:hanging="240"/>
        <w:jc w:val="right"/>
        <w:rPr>
          <w:rFonts w:asciiTheme="minorEastAsia" w:eastAsiaTheme="minorEastAsia" w:hAnsiTheme="minorEastAsia"/>
        </w:rPr>
      </w:pPr>
      <w:r>
        <w:rPr>
          <w:rFonts w:asciiTheme="minorEastAsia" w:eastAsiaTheme="minorEastAsia" w:hAnsiTheme="minorEastAsia" w:hint="eastAsia"/>
          <w:noProof/>
        </w:rPr>
        <mc:AlternateContent>
          <mc:Choice Requires="wps">
            <w:drawing>
              <wp:anchor distT="0" distB="0" distL="114300" distR="114300" simplePos="0" relativeHeight="251667456" behindDoc="0" locked="0" layoutInCell="1" allowOverlap="1" wp14:anchorId="5D3218ED" wp14:editId="77528D74">
                <wp:simplePos x="0" y="0"/>
                <wp:positionH relativeFrom="margin">
                  <wp:posOffset>-382905</wp:posOffset>
                </wp:positionH>
                <wp:positionV relativeFrom="paragraph">
                  <wp:posOffset>98425</wp:posOffset>
                </wp:positionV>
                <wp:extent cx="6266537" cy="11662"/>
                <wp:effectExtent l="0" t="0" r="1270" b="26670"/>
                <wp:wrapNone/>
                <wp:docPr id="6" name="直線コネクタ 6"/>
                <wp:cNvGraphicFramePr/>
                <a:graphic xmlns:a="http://schemas.openxmlformats.org/drawingml/2006/main">
                  <a:graphicData uri="http://schemas.microsoft.com/office/word/2010/wordprocessingShape">
                    <wps:wsp>
                      <wps:cNvCnPr/>
                      <wps:spPr>
                        <a:xfrm flipV="1">
                          <a:off x="0" y="0"/>
                          <a:ext cx="6266537" cy="11662"/>
                        </a:xfrm>
                        <a:prstGeom prst="line">
                          <a:avLst/>
                        </a:prstGeom>
                        <a:noFill/>
                        <a:ln w="9525" cap="flat" cmpd="sng" algn="ctr">
                          <a:solidFill>
                            <a:srgbClr val="4F81BD">
                              <a:shade val="95000"/>
                              <a:satMod val="105000"/>
                            </a:srgbClr>
                          </a:solidFill>
                          <a:prstDash val="dash"/>
                        </a:ln>
                        <a:effectLst/>
                      </wps:spPr>
                      <wps:bodyPr/>
                    </wps:wsp>
                  </a:graphicData>
                </a:graphic>
                <wp14:sizeRelH relativeFrom="margin">
                  <wp14:pctWidth>0</wp14:pctWidth>
                </wp14:sizeRelH>
                <wp14:sizeRelV relativeFrom="margin">
                  <wp14:pctHeight>0</wp14:pctHeight>
                </wp14:sizeRelV>
              </wp:anchor>
            </w:drawing>
          </mc:Choice>
          <mc:Fallback>
            <w:pict>
              <v:line w14:anchorId="040C60CD" id="直線コネクタ 6" o:spid="_x0000_s1026" style="position:absolute;left:0;text-align:left;flip:y;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15pt,7.75pt" to="463.3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" strokecolor="#4a7ebb">
                <v:stroke dashstyle="dash"/>
                <w10:wrap anchorx="margin"/>
              </v:line>
            </w:pict>
          </mc:Fallback>
        </mc:AlternateContent>
      </w:r>
    </w:p>
    <w:p w14:paraId="50426BF4" w14:textId="27D90A7C" w:rsidR="005F4785" w:rsidRDefault="005F4785" w:rsidP="005F4785">
      <w:pPr>
        <w:ind w:leftChars="100" w:left="240"/>
        <w:jc w:val="right"/>
        <w:rPr>
          <w:rFonts w:asciiTheme="minorEastAsia" w:eastAsiaTheme="minorEastAsia" w:hAnsiTheme="minorEastAsia"/>
        </w:rPr>
      </w:pPr>
      <w:r>
        <w:rPr>
          <w:rFonts w:asciiTheme="minorEastAsia" w:eastAsiaTheme="minorEastAsia" w:hAnsiTheme="minorEastAsia" w:hint="eastAsia"/>
        </w:rPr>
        <w:lastRenderedPageBreak/>
        <w:t>令和</w:t>
      </w:r>
      <w:r w:rsidR="009A3732">
        <w:rPr>
          <w:rFonts w:asciiTheme="minorEastAsia" w:eastAsiaTheme="minorEastAsia" w:hAnsiTheme="minorEastAsia" w:hint="eastAsia"/>
        </w:rPr>
        <w:t xml:space="preserve">　</w:t>
      </w:r>
      <w:r>
        <w:rPr>
          <w:rFonts w:asciiTheme="minorEastAsia" w:eastAsiaTheme="minorEastAsia" w:hAnsiTheme="minorEastAsia" w:hint="eastAsia"/>
        </w:rPr>
        <w:t>年</w:t>
      </w:r>
      <w:r w:rsidR="009A3732">
        <w:rPr>
          <w:rFonts w:asciiTheme="minorEastAsia" w:eastAsiaTheme="minorEastAsia" w:hAnsiTheme="minorEastAsia" w:hint="eastAsia"/>
        </w:rPr>
        <w:t xml:space="preserve">　</w:t>
      </w:r>
      <w:r>
        <w:rPr>
          <w:rFonts w:asciiTheme="minorEastAsia" w:eastAsiaTheme="minorEastAsia" w:hAnsiTheme="minorEastAsia" w:hint="eastAsia"/>
        </w:rPr>
        <w:t>月</w:t>
      </w:r>
      <w:r w:rsidR="009A3732">
        <w:rPr>
          <w:rFonts w:asciiTheme="minorEastAsia" w:eastAsiaTheme="minorEastAsia" w:hAnsiTheme="minorEastAsia" w:hint="eastAsia"/>
        </w:rPr>
        <w:t xml:space="preserve">　</w:t>
      </w:r>
      <w:r>
        <w:rPr>
          <w:rFonts w:asciiTheme="minorEastAsia" w:eastAsiaTheme="minorEastAsia" w:hAnsiTheme="minorEastAsia" w:hint="eastAsia"/>
        </w:rPr>
        <w:t>日</w:t>
      </w:r>
    </w:p>
    <w:p w14:paraId="1F343E65" w14:textId="39CAB5BD" w:rsidR="005F4785" w:rsidRPr="0085200A" w:rsidRDefault="009A3732" w:rsidP="00353466">
      <w:pPr>
        <w:jc w:val="left"/>
        <w:rPr>
          <w:rFonts w:asciiTheme="minorEastAsia" w:eastAsiaTheme="minorEastAsia" w:hAnsiTheme="minorEastAsia"/>
        </w:rPr>
      </w:pPr>
      <w:r>
        <w:rPr>
          <w:rFonts w:asciiTheme="minorEastAsia" w:eastAsiaTheme="minorEastAsia" w:hAnsiTheme="minorEastAsia" w:hint="eastAsia"/>
        </w:rPr>
        <w:t>○○</w:t>
      </w:r>
      <w:r w:rsidR="008569DD" w:rsidRPr="008569DD">
        <w:rPr>
          <w:rFonts w:asciiTheme="minorEastAsia" w:eastAsiaTheme="minorEastAsia" w:hAnsiTheme="minorEastAsia" w:hint="eastAsia"/>
        </w:rPr>
        <w:t>（都道府県）</w:t>
      </w:r>
      <w:r>
        <w:rPr>
          <w:rFonts w:asciiTheme="minorEastAsia" w:eastAsiaTheme="minorEastAsia" w:hAnsiTheme="minorEastAsia" w:hint="eastAsia"/>
        </w:rPr>
        <w:t>○○</w:t>
      </w:r>
      <w:r w:rsidR="008569DD" w:rsidRPr="008569DD">
        <w:rPr>
          <w:rFonts w:asciiTheme="minorEastAsia" w:eastAsiaTheme="minorEastAsia" w:hAnsiTheme="minorEastAsia" w:hint="eastAsia"/>
        </w:rPr>
        <w:t>能力開発校</w:t>
      </w:r>
      <w:r>
        <w:rPr>
          <w:rFonts w:asciiTheme="minorEastAsia" w:eastAsiaTheme="minorEastAsia" w:hAnsiTheme="minorEastAsia" w:hint="eastAsia"/>
        </w:rPr>
        <w:t>○○</w:t>
      </w:r>
      <w:r w:rsidR="008569DD" w:rsidRPr="008569DD">
        <w:rPr>
          <w:rFonts w:asciiTheme="minorEastAsia" w:eastAsiaTheme="minorEastAsia" w:hAnsiTheme="minorEastAsia" w:hint="eastAsia"/>
        </w:rPr>
        <w:t>部門</w:t>
      </w:r>
      <w:r w:rsidR="005F4785">
        <w:rPr>
          <w:rFonts w:asciiTheme="minorEastAsia" w:eastAsiaTheme="minorEastAsia" w:hAnsiTheme="minorEastAsia" w:hint="eastAsia"/>
        </w:rPr>
        <w:t>担当者 あて</w:t>
      </w:r>
    </w:p>
    <w:p w14:paraId="324A587F" w14:textId="77777777" w:rsidR="005F4785" w:rsidRDefault="005F4785" w:rsidP="009A3732">
      <w:pPr>
        <w:jc w:val="left"/>
        <w:rPr>
          <w:rFonts w:asciiTheme="minorEastAsia" w:eastAsiaTheme="minorEastAsia" w:hAnsiTheme="minorEastAsia"/>
        </w:rPr>
      </w:pPr>
    </w:p>
    <w:p w14:paraId="6931D5A1" w14:textId="77777777" w:rsidR="005F4785" w:rsidRDefault="005F4785" w:rsidP="005F4785">
      <w:pPr>
        <w:jc w:val="left"/>
        <w:rPr>
          <w:rFonts w:asciiTheme="minorEastAsia" w:eastAsiaTheme="minorEastAsia" w:hAnsiTheme="minorEastAsia"/>
        </w:rPr>
      </w:pPr>
      <w:r>
        <w:rPr>
          <w:rFonts w:asciiTheme="minorEastAsia" w:eastAsiaTheme="minorEastAsia" w:hAnsiTheme="minorEastAsia" w:hint="eastAsia"/>
        </w:rPr>
        <w:t xml:space="preserve">　上記の者について確認を行ったところ、雇用保険の被保険者となる雇用実態は以下のとおりです。</w:t>
      </w:r>
    </w:p>
    <w:p w14:paraId="37DD64FE" w14:textId="13778DAA" w:rsidR="005F4785" w:rsidRDefault="005F4785" w:rsidP="005F4785">
      <w:pPr>
        <w:jc w:val="left"/>
        <w:rPr>
          <w:rFonts w:asciiTheme="minorEastAsia" w:eastAsiaTheme="minorEastAsia" w:hAnsiTheme="minorEastAsia"/>
        </w:rPr>
      </w:pPr>
    </w:p>
    <w:tbl>
      <w:tblPr>
        <w:tblStyle w:val="af3"/>
        <w:tblW w:w="0" w:type="auto"/>
        <w:tblLook w:val="04A0" w:firstRow="1" w:lastRow="0" w:firstColumn="1" w:lastColumn="0" w:noHBand="0" w:noVBand="1"/>
      </w:tblPr>
      <w:tblGrid>
        <w:gridCol w:w="4247"/>
        <w:gridCol w:w="4247"/>
      </w:tblGrid>
      <w:tr w:rsidR="00F159B0" w14:paraId="0A4B2651" w14:textId="77777777" w:rsidTr="009A3732">
        <w:tc>
          <w:tcPr>
            <w:tcW w:w="4247" w:type="dxa"/>
            <w:shd w:val="clear" w:color="auto" w:fill="D9D9D9" w:themeFill="background1" w:themeFillShade="D9"/>
          </w:tcPr>
          <w:p w14:paraId="6D624D7C" w14:textId="7EBD6918" w:rsidR="00F159B0" w:rsidRDefault="00A35CE1" w:rsidP="00251270">
            <w:pPr>
              <w:jc w:val="center"/>
              <w:rPr>
                <w:rFonts w:asciiTheme="minorEastAsia" w:eastAsiaTheme="minorEastAsia" w:hAnsiTheme="minorEastAsia"/>
              </w:rPr>
            </w:pPr>
            <w:r w:rsidRPr="00A35CE1">
              <w:rPr>
                <w:rFonts w:asciiTheme="minorEastAsia" w:eastAsiaTheme="minorEastAsia" w:hAnsiTheme="minorEastAsia" w:hint="eastAsia"/>
              </w:rPr>
              <w:t>確認対象者</w:t>
            </w:r>
            <w:r w:rsidR="00F159B0">
              <w:rPr>
                <w:rFonts w:asciiTheme="minorEastAsia" w:eastAsiaTheme="minorEastAsia" w:hAnsiTheme="minorEastAsia" w:hint="eastAsia"/>
              </w:rPr>
              <w:t>氏名</w:t>
            </w:r>
          </w:p>
        </w:tc>
        <w:tc>
          <w:tcPr>
            <w:tcW w:w="4247" w:type="dxa"/>
            <w:shd w:val="clear" w:color="auto" w:fill="D9D9D9" w:themeFill="background1" w:themeFillShade="D9"/>
          </w:tcPr>
          <w:p w14:paraId="6F437778" w14:textId="68EE29E7" w:rsidR="00F159B0" w:rsidRDefault="00F159B0" w:rsidP="00251270">
            <w:pPr>
              <w:jc w:val="center"/>
              <w:rPr>
                <w:rFonts w:asciiTheme="minorEastAsia" w:eastAsiaTheme="minorEastAsia" w:hAnsiTheme="minorEastAsia"/>
              </w:rPr>
            </w:pPr>
            <w:r>
              <w:rPr>
                <w:rFonts w:asciiTheme="minorEastAsia" w:eastAsiaTheme="minorEastAsia" w:hAnsiTheme="minorEastAsia" w:hint="eastAsia"/>
              </w:rPr>
              <w:t>被保険者となる雇用実態</w:t>
            </w:r>
          </w:p>
        </w:tc>
      </w:tr>
      <w:tr w:rsidR="00F159B0" w14:paraId="1F4A2ADF" w14:textId="77777777" w:rsidTr="00F159B0">
        <w:tc>
          <w:tcPr>
            <w:tcW w:w="4247" w:type="dxa"/>
          </w:tcPr>
          <w:p w14:paraId="00099E50" w14:textId="77777777" w:rsidR="00F159B0" w:rsidRDefault="00F159B0" w:rsidP="005F4785">
            <w:pPr>
              <w:jc w:val="left"/>
              <w:rPr>
                <w:rFonts w:asciiTheme="minorEastAsia" w:eastAsiaTheme="minorEastAsia" w:hAnsiTheme="minorEastAsia"/>
              </w:rPr>
            </w:pPr>
          </w:p>
        </w:tc>
        <w:tc>
          <w:tcPr>
            <w:tcW w:w="4247" w:type="dxa"/>
          </w:tcPr>
          <w:p w14:paraId="0C0B0EF9" w14:textId="5AB3F271" w:rsidR="00F159B0" w:rsidRDefault="00F159B0" w:rsidP="00B77F13">
            <w:pPr>
              <w:jc w:val="center"/>
              <w:rPr>
                <w:rFonts w:asciiTheme="minorEastAsia" w:eastAsiaTheme="minorEastAsia" w:hAnsiTheme="minorEastAsia"/>
              </w:rPr>
            </w:pPr>
            <w:r>
              <w:rPr>
                <w:rFonts w:asciiTheme="minorEastAsia" w:eastAsiaTheme="minorEastAsia" w:hAnsiTheme="minorEastAsia" w:hint="eastAsia"/>
              </w:rPr>
              <w:t>有　・　無</w:t>
            </w:r>
          </w:p>
        </w:tc>
      </w:tr>
      <w:tr w:rsidR="00F159B0" w14:paraId="55DE6DB3" w14:textId="77777777" w:rsidTr="00F159B0">
        <w:tc>
          <w:tcPr>
            <w:tcW w:w="4247" w:type="dxa"/>
          </w:tcPr>
          <w:p w14:paraId="7B5B67EC" w14:textId="77777777" w:rsidR="00F159B0" w:rsidRDefault="00F159B0" w:rsidP="005F4785">
            <w:pPr>
              <w:jc w:val="left"/>
              <w:rPr>
                <w:rFonts w:asciiTheme="minorEastAsia" w:eastAsiaTheme="minorEastAsia" w:hAnsiTheme="minorEastAsia"/>
              </w:rPr>
            </w:pPr>
          </w:p>
        </w:tc>
        <w:tc>
          <w:tcPr>
            <w:tcW w:w="4247" w:type="dxa"/>
          </w:tcPr>
          <w:p w14:paraId="7CAEB839" w14:textId="7F1A3699" w:rsidR="00F159B0" w:rsidRDefault="00F159B0" w:rsidP="00251270">
            <w:pPr>
              <w:jc w:val="center"/>
              <w:rPr>
                <w:rFonts w:asciiTheme="minorEastAsia" w:eastAsiaTheme="minorEastAsia" w:hAnsiTheme="minorEastAsia"/>
              </w:rPr>
            </w:pPr>
            <w:r>
              <w:rPr>
                <w:rFonts w:asciiTheme="minorEastAsia" w:eastAsiaTheme="minorEastAsia" w:hAnsiTheme="minorEastAsia" w:hint="eastAsia"/>
              </w:rPr>
              <w:t>有　・　無</w:t>
            </w:r>
          </w:p>
        </w:tc>
      </w:tr>
    </w:tbl>
    <w:p w14:paraId="7835A1B8" w14:textId="4772C360" w:rsidR="005F4785" w:rsidRDefault="005F4785" w:rsidP="00B77F13">
      <w:pPr>
        <w:rPr>
          <w:rFonts w:asciiTheme="minorEastAsia" w:eastAsiaTheme="minorEastAsia" w:hAnsiTheme="minorEastAsia"/>
        </w:rPr>
      </w:pPr>
    </w:p>
    <w:p w14:paraId="18BE21A7" w14:textId="77777777" w:rsidR="00B77F13" w:rsidRDefault="00B77F13" w:rsidP="00B77F13">
      <w:pPr>
        <w:rPr>
          <w:rFonts w:asciiTheme="minorEastAsia" w:eastAsiaTheme="minorEastAsia" w:hAnsiTheme="minorEastAsia"/>
        </w:rPr>
      </w:pPr>
    </w:p>
    <w:p w14:paraId="3C8A0E66" w14:textId="58FDAC05" w:rsidR="005F4785" w:rsidRDefault="009A3732" w:rsidP="005F4785">
      <w:pPr>
        <w:jc w:val="right"/>
        <w:rPr>
          <w:rFonts w:asciiTheme="minorEastAsia" w:eastAsiaTheme="minorEastAsia" w:hAnsiTheme="minorEastAsia"/>
        </w:rPr>
      </w:pPr>
      <w:r>
        <w:rPr>
          <w:rFonts w:asciiTheme="minorEastAsia" w:eastAsiaTheme="minorEastAsia" w:hAnsiTheme="minorEastAsia" w:hint="eastAsia"/>
        </w:rPr>
        <w:t>○○</w:t>
      </w:r>
      <w:r w:rsidR="005F4785">
        <w:rPr>
          <w:rFonts w:asciiTheme="minorEastAsia" w:eastAsiaTheme="minorEastAsia" w:hAnsiTheme="minorEastAsia" w:hint="eastAsia"/>
        </w:rPr>
        <w:t>公共職業安定所雇用保険部門</w:t>
      </w:r>
    </w:p>
    <w:p w14:paraId="175730F4" w14:textId="1DA84D36" w:rsidR="005F4785" w:rsidRDefault="005F4785" w:rsidP="005F4785">
      <w:pPr>
        <w:jc w:val="right"/>
        <w:rPr>
          <w:rFonts w:asciiTheme="minorEastAsia" w:eastAsiaTheme="minorEastAsia" w:hAnsiTheme="minorEastAsia"/>
        </w:rPr>
      </w:pPr>
      <w:r>
        <w:rPr>
          <w:rFonts w:asciiTheme="minorEastAsia" w:eastAsiaTheme="minorEastAsia" w:hAnsiTheme="minorEastAsia" w:hint="eastAsia"/>
        </w:rPr>
        <w:t>担当者：</w:t>
      </w:r>
      <w:r w:rsidR="009A3732">
        <w:rPr>
          <w:rFonts w:asciiTheme="minorEastAsia" w:eastAsiaTheme="minorEastAsia" w:hAnsiTheme="minorEastAsia" w:hint="eastAsia"/>
        </w:rPr>
        <w:t>○○</w:t>
      </w:r>
    </w:p>
    <w:p w14:paraId="06FDC893" w14:textId="2185B23D" w:rsidR="005F4785" w:rsidRPr="0085200A" w:rsidRDefault="005F4785" w:rsidP="005F4785">
      <w:pPr>
        <w:jc w:val="right"/>
        <w:rPr>
          <w:rFonts w:asciiTheme="minorEastAsia" w:eastAsiaTheme="minorEastAsia" w:hAnsiTheme="minorEastAsia"/>
        </w:rPr>
      </w:pPr>
      <w:r>
        <w:rPr>
          <w:rFonts w:asciiTheme="minorEastAsia" w:eastAsiaTheme="minorEastAsia" w:hAnsiTheme="minorEastAsia" w:hint="eastAsia"/>
        </w:rPr>
        <w:t>担当者連絡先：</w:t>
      </w:r>
      <w:r w:rsidR="009A3732">
        <w:rPr>
          <w:rFonts w:asciiTheme="minorEastAsia" w:eastAsiaTheme="minorEastAsia" w:hAnsiTheme="minorEastAsia" w:hint="eastAsia"/>
        </w:rPr>
        <w:t>○○</w:t>
      </w:r>
      <w:r>
        <w:rPr>
          <w:rFonts w:asciiTheme="minorEastAsia" w:eastAsiaTheme="minorEastAsia" w:hAnsiTheme="minorEastAsia" w:hint="eastAsia"/>
        </w:rPr>
        <w:t>－</w:t>
      </w:r>
      <w:r w:rsidR="009A3732">
        <w:rPr>
          <w:rFonts w:asciiTheme="minorEastAsia" w:eastAsiaTheme="minorEastAsia" w:hAnsiTheme="minorEastAsia" w:hint="eastAsia"/>
        </w:rPr>
        <w:t>○○○</w:t>
      </w:r>
      <w:r>
        <w:rPr>
          <w:rFonts w:asciiTheme="minorEastAsia" w:eastAsiaTheme="minorEastAsia" w:hAnsiTheme="minorEastAsia" w:hint="eastAsia"/>
        </w:rPr>
        <w:t>－</w:t>
      </w:r>
      <w:r w:rsidR="009A3732">
        <w:rPr>
          <w:rFonts w:asciiTheme="minorEastAsia" w:eastAsiaTheme="minorEastAsia" w:hAnsiTheme="minorEastAsia" w:hint="eastAsia"/>
        </w:rPr>
        <w:t>○○○○</w:t>
      </w:r>
    </w:p>
    <w:sectPr w:rsidR="005F4785" w:rsidRPr="0085200A" w:rsidSect="007D1FC1">
      <w:pgSz w:w="11906" w:h="16838" w:code="9"/>
      <w:pgMar w:top="1134" w:right="1701" w:bottom="1134" w:left="1701" w:header="851" w:footer="992" w:gutter="0"/>
      <w:cols w:space="425"/>
      <w:docGrid w:type="lines" w:linePitch="350"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4A222C" w14:textId="77777777" w:rsidR="001B2BBC" w:rsidRDefault="001B2BBC" w:rsidP="00B11BB1">
      <w:r>
        <w:separator/>
      </w:r>
    </w:p>
  </w:endnote>
  <w:endnote w:type="continuationSeparator" w:id="0">
    <w:p w14:paraId="0C94A86F" w14:textId="77777777" w:rsidR="001B2BBC" w:rsidRDefault="001B2BBC"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63D77" w14:textId="77777777" w:rsidR="001B2BBC" w:rsidRDefault="001B2BBC" w:rsidP="00B11BB1">
      <w:r>
        <w:separator/>
      </w:r>
    </w:p>
  </w:footnote>
  <w:footnote w:type="continuationSeparator" w:id="0">
    <w:p w14:paraId="6BF0AA6B" w14:textId="77777777" w:rsidR="001B2BBC" w:rsidRDefault="001B2BBC" w:rsidP="00B11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2E63A1"/>
    <w:multiLevelType w:val="hybridMultilevel"/>
    <w:tmpl w:val="0804BE64"/>
    <w:lvl w:ilvl="0" w:tplc="D0A60DF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0790107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河原　菜々子">
    <w15:presenceInfo w15:providerId="AD" w15:userId="S-1-5-21-1893772953-888771163-892314612-560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markup="0"/>
  <w:trackRevisions/>
  <w:defaultTabStop w:val="839"/>
  <w:drawingGridHorizontalSpacing w:val="243"/>
  <w:drawingGridVerticalSpacing w:val="17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375"/>
    <w:rsid w:val="00004AE3"/>
    <w:rsid w:val="00006B41"/>
    <w:rsid w:val="00007D80"/>
    <w:rsid w:val="00015CEE"/>
    <w:rsid w:val="00046C8C"/>
    <w:rsid w:val="00051F8D"/>
    <w:rsid w:val="000636BC"/>
    <w:rsid w:val="0007431D"/>
    <w:rsid w:val="00094130"/>
    <w:rsid w:val="00095E8D"/>
    <w:rsid w:val="000B12D4"/>
    <w:rsid w:val="000B43AB"/>
    <w:rsid w:val="000B7C18"/>
    <w:rsid w:val="000C3DD3"/>
    <w:rsid w:val="000D7253"/>
    <w:rsid w:val="000E2527"/>
    <w:rsid w:val="0010536D"/>
    <w:rsid w:val="00111E8F"/>
    <w:rsid w:val="001218CB"/>
    <w:rsid w:val="001232D5"/>
    <w:rsid w:val="001319DE"/>
    <w:rsid w:val="00131A12"/>
    <w:rsid w:val="0014453F"/>
    <w:rsid w:val="00145BE6"/>
    <w:rsid w:val="00146AA9"/>
    <w:rsid w:val="00147D30"/>
    <w:rsid w:val="00151ABF"/>
    <w:rsid w:val="00153E27"/>
    <w:rsid w:val="001560D0"/>
    <w:rsid w:val="00161309"/>
    <w:rsid w:val="00162C4D"/>
    <w:rsid w:val="0016520C"/>
    <w:rsid w:val="001716FE"/>
    <w:rsid w:val="001800C1"/>
    <w:rsid w:val="00186D0F"/>
    <w:rsid w:val="00197BD8"/>
    <w:rsid w:val="001A46D0"/>
    <w:rsid w:val="001A5C22"/>
    <w:rsid w:val="001B1913"/>
    <w:rsid w:val="001B2BBC"/>
    <w:rsid w:val="001B518E"/>
    <w:rsid w:val="001C2513"/>
    <w:rsid w:val="001C5EA5"/>
    <w:rsid w:val="001D72F7"/>
    <w:rsid w:val="001E22F5"/>
    <w:rsid w:val="001E684B"/>
    <w:rsid w:val="001E7020"/>
    <w:rsid w:val="002057A6"/>
    <w:rsid w:val="00210431"/>
    <w:rsid w:val="002155B9"/>
    <w:rsid w:val="002158E1"/>
    <w:rsid w:val="00216BE2"/>
    <w:rsid w:val="002330CD"/>
    <w:rsid w:val="00234B61"/>
    <w:rsid w:val="00251270"/>
    <w:rsid w:val="00275F5B"/>
    <w:rsid w:val="00277A7E"/>
    <w:rsid w:val="0029608B"/>
    <w:rsid w:val="00296985"/>
    <w:rsid w:val="002976B0"/>
    <w:rsid w:val="002A7F3C"/>
    <w:rsid w:val="002C5F26"/>
    <w:rsid w:val="002E028A"/>
    <w:rsid w:val="002E1DFC"/>
    <w:rsid w:val="002E73B5"/>
    <w:rsid w:val="002E7B7B"/>
    <w:rsid w:val="002F3532"/>
    <w:rsid w:val="002F570E"/>
    <w:rsid w:val="002F5F8D"/>
    <w:rsid w:val="002F7FEF"/>
    <w:rsid w:val="003001BB"/>
    <w:rsid w:val="003130DA"/>
    <w:rsid w:val="003155F9"/>
    <w:rsid w:val="00352C58"/>
    <w:rsid w:val="00353466"/>
    <w:rsid w:val="00367315"/>
    <w:rsid w:val="00371C7E"/>
    <w:rsid w:val="0037756B"/>
    <w:rsid w:val="00385AB5"/>
    <w:rsid w:val="003949EB"/>
    <w:rsid w:val="003A0DF7"/>
    <w:rsid w:val="003B5452"/>
    <w:rsid w:val="003B65AB"/>
    <w:rsid w:val="003B7069"/>
    <w:rsid w:val="003D65EA"/>
    <w:rsid w:val="003E3CCF"/>
    <w:rsid w:val="003E61C4"/>
    <w:rsid w:val="003F7ECC"/>
    <w:rsid w:val="004025E2"/>
    <w:rsid w:val="00406AF1"/>
    <w:rsid w:val="00412602"/>
    <w:rsid w:val="00417467"/>
    <w:rsid w:val="00433096"/>
    <w:rsid w:val="004360F1"/>
    <w:rsid w:val="00436A94"/>
    <w:rsid w:val="00437152"/>
    <w:rsid w:val="0044393F"/>
    <w:rsid w:val="00457019"/>
    <w:rsid w:val="004817C1"/>
    <w:rsid w:val="004819B5"/>
    <w:rsid w:val="00485952"/>
    <w:rsid w:val="0049390B"/>
    <w:rsid w:val="004D1103"/>
    <w:rsid w:val="004D3499"/>
    <w:rsid w:val="004D75FD"/>
    <w:rsid w:val="004E4FF6"/>
    <w:rsid w:val="00507C1A"/>
    <w:rsid w:val="005249DB"/>
    <w:rsid w:val="005265AF"/>
    <w:rsid w:val="00536269"/>
    <w:rsid w:val="00550491"/>
    <w:rsid w:val="00551663"/>
    <w:rsid w:val="00556A27"/>
    <w:rsid w:val="00566350"/>
    <w:rsid w:val="005663DD"/>
    <w:rsid w:val="00572CEB"/>
    <w:rsid w:val="00593A28"/>
    <w:rsid w:val="00594F27"/>
    <w:rsid w:val="005964D4"/>
    <w:rsid w:val="005A2701"/>
    <w:rsid w:val="005D001F"/>
    <w:rsid w:val="005E1871"/>
    <w:rsid w:val="005F4785"/>
    <w:rsid w:val="005F7AC9"/>
    <w:rsid w:val="005F7DE5"/>
    <w:rsid w:val="006019B3"/>
    <w:rsid w:val="00611607"/>
    <w:rsid w:val="00622275"/>
    <w:rsid w:val="006247B4"/>
    <w:rsid w:val="00624E8B"/>
    <w:rsid w:val="00635C20"/>
    <w:rsid w:val="006378FD"/>
    <w:rsid w:val="00640C2E"/>
    <w:rsid w:val="00647FAD"/>
    <w:rsid w:val="00666CA0"/>
    <w:rsid w:val="00675CD5"/>
    <w:rsid w:val="006872B9"/>
    <w:rsid w:val="006A1E22"/>
    <w:rsid w:val="006A7A97"/>
    <w:rsid w:val="006C5D0E"/>
    <w:rsid w:val="006D05F5"/>
    <w:rsid w:val="006D146A"/>
    <w:rsid w:val="006D1ECB"/>
    <w:rsid w:val="006D3512"/>
    <w:rsid w:val="006D5D47"/>
    <w:rsid w:val="006F1616"/>
    <w:rsid w:val="006F3108"/>
    <w:rsid w:val="006F426F"/>
    <w:rsid w:val="006F7307"/>
    <w:rsid w:val="00715DC1"/>
    <w:rsid w:val="00725430"/>
    <w:rsid w:val="0076003E"/>
    <w:rsid w:val="00775366"/>
    <w:rsid w:val="00780110"/>
    <w:rsid w:val="0079044E"/>
    <w:rsid w:val="007A5B16"/>
    <w:rsid w:val="007B3F50"/>
    <w:rsid w:val="007B44D9"/>
    <w:rsid w:val="007B75D4"/>
    <w:rsid w:val="007D041D"/>
    <w:rsid w:val="007D1FC1"/>
    <w:rsid w:val="007D2B07"/>
    <w:rsid w:val="007D6070"/>
    <w:rsid w:val="007E02C1"/>
    <w:rsid w:val="007F22F9"/>
    <w:rsid w:val="00801493"/>
    <w:rsid w:val="00802470"/>
    <w:rsid w:val="00803935"/>
    <w:rsid w:val="00825026"/>
    <w:rsid w:val="008324DD"/>
    <w:rsid w:val="008334D2"/>
    <w:rsid w:val="00836464"/>
    <w:rsid w:val="008437D6"/>
    <w:rsid w:val="0085200A"/>
    <w:rsid w:val="008569DD"/>
    <w:rsid w:val="00857C12"/>
    <w:rsid w:val="0086280E"/>
    <w:rsid w:val="0087303D"/>
    <w:rsid w:val="00875DE5"/>
    <w:rsid w:val="00881E21"/>
    <w:rsid w:val="008939D0"/>
    <w:rsid w:val="00896026"/>
    <w:rsid w:val="008A2CE7"/>
    <w:rsid w:val="008A6E45"/>
    <w:rsid w:val="008B001B"/>
    <w:rsid w:val="008B6A21"/>
    <w:rsid w:val="008D271D"/>
    <w:rsid w:val="008E1F3F"/>
    <w:rsid w:val="008F2717"/>
    <w:rsid w:val="008F5DFD"/>
    <w:rsid w:val="008F651B"/>
    <w:rsid w:val="008F6B7A"/>
    <w:rsid w:val="00914423"/>
    <w:rsid w:val="00921E1D"/>
    <w:rsid w:val="00946FC2"/>
    <w:rsid w:val="009519CC"/>
    <w:rsid w:val="0095207B"/>
    <w:rsid w:val="009574E0"/>
    <w:rsid w:val="00971223"/>
    <w:rsid w:val="00972F0F"/>
    <w:rsid w:val="00984DA0"/>
    <w:rsid w:val="00994B00"/>
    <w:rsid w:val="009A3732"/>
    <w:rsid w:val="009C1479"/>
    <w:rsid w:val="009C4BA9"/>
    <w:rsid w:val="009E2669"/>
    <w:rsid w:val="009F0A76"/>
    <w:rsid w:val="009F3825"/>
    <w:rsid w:val="00A02DBF"/>
    <w:rsid w:val="00A11B4D"/>
    <w:rsid w:val="00A3126A"/>
    <w:rsid w:val="00A317ED"/>
    <w:rsid w:val="00A31857"/>
    <w:rsid w:val="00A35CE1"/>
    <w:rsid w:val="00A44AEF"/>
    <w:rsid w:val="00A517A0"/>
    <w:rsid w:val="00A53B5A"/>
    <w:rsid w:val="00A55191"/>
    <w:rsid w:val="00A601D3"/>
    <w:rsid w:val="00A81B79"/>
    <w:rsid w:val="00A87FEE"/>
    <w:rsid w:val="00A908C2"/>
    <w:rsid w:val="00A92E40"/>
    <w:rsid w:val="00AC6597"/>
    <w:rsid w:val="00AD1F0A"/>
    <w:rsid w:val="00AD5221"/>
    <w:rsid w:val="00AD6133"/>
    <w:rsid w:val="00AE0537"/>
    <w:rsid w:val="00AE0B69"/>
    <w:rsid w:val="00AE2D00"/>
    <w:rsid w:val="00AF0BDF"/>
    <w:rsid w:val="00B06DC6"/>
    <w:rsid w:val="00B11BB1"/>
    <w:rsid w:val="00B12108"/>
    <w:rsid w:val="00B21951"/>
    <w:rsid w:val="00B22DFE"/>
    <w:rsid w:val="00B24846"/>
    <w:rsid w:val="00B25A4A"/>
    <w:rsid w:val="00B267CE"/>
    <w:rsid w:val="00B272AB"/>
    <w:rsid w:val="00B316A5"/>
    <w:rsid w:val="00B3566D"/>
    <w:rsid w:val="00B43F39"/>
    <w:rsid w:val="00B53129"/>
    <w:rsid w:val="00B67281"/>
    <w:rsid w:val="00B720A3"/>
    <w:rsid w:val="00B73CD1"/>
    <w:rsid w:val="00B77F13"/>
    <w:rsid w:val="00B81D13"/>
    <w:rsid w:val="00B84EFB"/>
    <w:rsid w:val="00B927BD"/>
    <w:rsid w:val="00B92865"/>
    <w:rsid w:val="00BA09A3"/>
    <w:rsid w:val="00BA4797"/>
    <w:rsid w:val="00BA739A"/>
    <w:rsid w:val="00BB3623"/>
    <w:rsid w:val="00BC7741"/>
    <w:rsid w:val="00BD440A"/>
    <w:rsid w:val="00BD6F35"/>
    <w:rsid w:val="00BD7C8F"/>
    <w:rsid w:val="00BE51E1"/>
    <w:rsid w:val="00BF29C5"/>
    <w:rsid w:val="00BF78AE"/>
    <w:rsid w:val="00C03638"/>
    <w:rsid w:val="00C166A3"/>
    <w:rsid w:val="00C23D36"/>
    <w:rsid w:val="00C47DEB"/>
    <w:rsid w:val="00C60B31"/>
    <w:rsid w:val="00C61993"/>
    <w:rsid w:val="00C663F5"/>
    <w:rsid w:val="00C7316D"/>
    <w:rsid w:val="00C73706"/>
    <w:rsid w:val="00C765C7"/>
    <w:rsid w:val="00C87EED"/>
    <w:rsid w:val="00CB06C4"/>
    <w:rsid w:val="00CC0817"/>
    <w:rsid w:val="00CC561C"/>
    <w:rsid w:val="00CD2627"/>
    <w:rsid w:val="00CD3138"/>
    <w:rsid w:val="00CD47D6"/>
    <w:rsid w:val="00CD781E"/>
    <w:rsid w:val="00CE6DAE"/>
    <w:rsid w:val="00CF35F9"/>
    <w:rsid w:val="00CF3FC7"/>
    <w:rsid w:val="00CF5193"/>
    <w:rsid w:val="00D02119"/>
    <w:rsid w:val="00D30701"/>
    <w:rsid w:val="00D315B6"/>
    <w:rsid w:val="00D31C1D"/>
    <w:rsid w:val="00D365C5"/>
    <w:rsid w:val="00D52BA8"/>
    <w:rsid w:val="00D55CBE"/>
    <w:rsid w:val="00D5617B"/>
    <w:rsid w:val="00D6436F"/>
    <w:rsid w:val="00D70840"/>
    <w:rsid w:val="00D7397C"/>
    <w:rsid w:val="00D73E54"/>
    <w:rsid w:val="00D778A0"/>
    <w:rsid w:val="00D80CAF"/>
    <w:rsid w:val="00D80DDC"/>
    <w:rsid w:val="00D859D7"/>
    <w:rsid w:val="00D93BB0"/>
    <w:rsid w:val="00D9620B"/>
    <w:rsid w:val="00DA71F5"/>
    <w:rsid w:val="00DB44FA"/>
    <w:rsid w:val="00DC0EB1"/>
    <w:rsid w:val="00DD3FB1"/>
    <w:rsid w:val="00DD7FF5"/>
    <w:rsid w:val="00DE1D6C"/>
    <w:rsid w:val="00DE5C62"/>
    <w:rsid w:val="00DF075F"/>
    <w:rsid w:val="00DF3A1A"/>
    <w:rsid w:val="00E03D05"/>
    <w:rsid w:val="00E11F05"/>
    <w:rsid w:val="00E23A61"/>
    <w:rsid w:val="00E30F4C"/>
    <w:rsid w:val="00E321D6"/>
    <w:rsid w:val="00E54497"/>
    <w:rsid w:val="00E7228A"/>
    <w:rsid w:val="00E74EED"/>
    <w:rsid w:val="00E86375"/>
    <w:rsid w:val="00E90D2C"/>
    <w:rsid w:val="00E9216B"/>
    <w:rsid w:val="00EA4E17"/>
    <w:rsid w:val="00EB738D"/>
    <w:rsid w:val="00EC4BB2"/>
    <w:rsid w:val="00EE7E3D"/>
    <w:rsid w:val="00F029CE"/>
    <w:rsid w:val="00F13E46"/>
    <w:rsid w:val="00F159B0"/>
    <w:rsid w:val="00F254B3"/>
    <w:rsid w:val="00F4450D"/>
    <w:rsid w:val="00F45536"/>
    <w:rsid w:val="00F61FA7"/>
    <w:rsid w:val="00F768AE"/>
    <w:rsid w:val="00F81B1D"/>
    <w:rsid w:val="00F83A4E"/>
    <w:rsid w:val="00F84DA5"/>
    <w:rsid w:val="00F9493B"/>
    <w:rsid w:val="00F97121"/>
    <w:rsid w:val="00FA0A19"/>
    <w:rsid w:val="00FA4227"/>
    <w:rsid w:val="00FA46AD"/>
    <w:rsid w:val="00FA4D7B"/>
    <w:rsid w:val="00FA6687"/>
    <w:rsid w:val="00FE407B"/>
    <w:rsid w:val="00FE53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7E939D7A"/>
  <w15:docId w15:val="{79313B15-38CF-4036-997C-11E195C29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Note Heading"/>
    <w:basedOn w:val="a"/>
    <w:next w:val="a"/>
    <w:link w:val="a8"/>
    <w:uiPriority w:val="99"/>
    <w:unhideWhenUsed/>
    <w:rsid w:val="008324DD"/>
    <w:pPr>
      <w:jc w:val="center"/>
    </w:pPr>
  </w:style>
  <w:style w:type="character" w:customStyle="1" w:styleId="a8">
    <w:name w:val="記 (文字)"/>
    <w:basedOn w:val="a0"/>
    <w:link w:val="a7"/>
    <w:uiPriority w:val="99"/>
    <w:rsid w:val="008324DD"/>
  </w:style>
  <w:style w:type="paragraph" w:styleId="a9">
    <w:name w:val="Closing"/>
    <w:basedOn w:val="a"/>
    <w:link w:val="aa"/>
    <w:uiPriority w:val="99"/>
    <w:unhideWhenUsed/>
    <w:rsid w:val="008324DD"/>
    <w:pPr>
      <w:jc w:val="right"/>
    </w:pPr>
  </w:style>
  <w:style w:type="character" w:customStyle="1" w:styleId="aa">
    <w:name w:val="結語 (文字)"/>
    <w:basedOn w:val="a0"/>
    <w:link w:val="a9"/>
    <w:uiPriority w:val="99"/>
    <w:rsid w:val="008324DD"/>
  </w:style>
  <w:style w:type="paragraph" w:styleId="ab">
    <w:name w:val="List Paragraph"/>
    <w:basedOn w:val="a"/>
    <w:uiPriority w:val="34"/>
    <w:qFormat/>
    <w:rsid w:val="00802470"/>
    <w:pPr>
      <w:ind w:leftChars="400" w:left="840"/>
    </w:pPr>
  </w:style>
  <w:style w:type="paragraph" w:styleId="ac">
    <w:name w:val="Balloon Text"/>
    <w:basedOn w:val="a"/>
    <w:link w:val="ad"/>
    <w:uiPriority w:val="99"/>
    <w:semiHidden/>
    <w:unhideWhenUsed/>
    <w:rsid w:val="00D5617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5617B"/>
    <w:rPr>
      <w:rFonts w:asciiTheme="majorHAnsi" w:eastAsiaTheme="majorEastAsia" w:hAnsiTheme="majorHAnsi" w:cstheme="majorBidi"/>
      <w:sz w:val="18"/>
      <w:szCs w:val="18"/>
    </w:rPr>
  </w:style>
  <w:style w:type="character" w:styleId="ae">
    <w:name w:val="annotation reference"/>
    <w:basedOn w:val="a0"/>
    <w:uiPriority w:val="99"/>
    <w:semiHidden/>
    <w:unhideWhenUsed/>
    <w:rsid w:val="00875DE5"/>
    <w:rPr>
      <w:sz w:val="18"/>
      <w:szCs w:val="18"/>
    </w:rPr>
  </w:style>
  <w:style w:type="paragraph" w:styleId="af">
    <w:name w:val="annotation text"/>
    <w:basedOn w:val="a"/>
    <w:link w:val="af0"/>
    <w:uiPriority w:val="99"/>
    <w:semiHidden/>
    <w:unhideWhenUsed/>
    <w:rsid w:val="00875DE5"/>
    <w:pPr>
      <w:jc w:val="left"/>
    </w:pPr>
  </w:style>
  <w:style w:type="character" w:customStyle="1" w:styleId="af0">
    <w:name w:val="コメント文字列 (文字)"/>
    <w:basedOn w:val="a0"/>
    <w:link w:val="af"/>
    <w:uiPriority w:val="99"/>
    <w:semiHidden/>
    <w:rsid w:val="00875DE5"/>
  </w:style>
  <w:style w:type="paragraph" w:styleId="af1">
    <w:name w:val="annotation subject"/>
    <w:basedOn w:val="af"/>
    <w:next w:val="af"/>
    <w:link w:val="af2"/>
    <w:uiPriority w:val="99"/>
    <w:semiHidden/>
    <w:unhideWhenUsed/>
    <w:rsid w:val="00875DE5"/>
    <w:rPr>
      <w:b/>
      <w:bCs/>
    </w:rPr>
  </w:style>
  <w:style w:type="character" w:customStyle="1" w:styleId="af2">
    <w:name w:val="コメント内容 (文字)"/>
    <w:basedOn w:val="af0"/>
    <w:link w:val="af1"/>
    <w:uiPriority w:val="99"/>
    <w:semiHidden/>
    <w:rsid w:val="00875DE5"/>
    <w:rPr>
      <w:b/>
      <w:bCs/>
    </w:rPr>
  </w:style>
  <w:style w:type="table" w:styleId="af3">
    <w:name w:val="Table Grid"/>
    <w:basedOn w:val="a1"/>
    <w:uiPriority w:val="59"/>
    <w:rsid w:val="00A81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Date"/>
    <w:basedOn w:val="a"/>
    <w:next w:val="a"/>
    <w:link w:val="af5"/>
    <w:uiPriority w:val="99"/>
    <w:semiHidden/>
    <w:unhideWhenUsed/>
    <w:rsid w:val="009A3732"/>
  </w:style>
  <w:style w:type="character" w:customStyle="1" w:styleId="af5">
    <w:name w:val="日付 (文字)"/>
    <w:basedOn w:val="a0"/>
    <w:link w:val="af4"/>
    <w:uiPriority w:val="99"/>
    <w:semiHidden/>
    <w:rsid w:val="009A3732"/>
  </w:style>
  <w:style w:type="paragraph" w:styleId="af6">
    <w:name w:val="Revision"/>
    <w:hidden/>
    <w:uiPriority w:val="99"/>
    <w:semiHidden/>
    <w:rsid w:val="00DD7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d5d2a240-8397-4433-8b3d-0c8a21ec22c7}" enabled="1" method="Privileged" siteId="{d4c26ad0-31e8-4560-af3c-a7ebcce77bc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227</Words>
  <Characters>1296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岸田　歩</cp:lastModifiedBy>
  <cp:revision>5</cp:revision>
  <cp:lastPrinted>2020-03-10T09:34:00Z</cp:lastPrinted>
  <dcterms:created xsi:type="dcterms:W3CDTF">2025-01-23T08:32:00Z</dcterms:created>
  <dcterms:modified xsi:type="dcterms:W3CDTF">2026-01-09T02:25:00Z</dcterms:modified>
</cp:coreProperties>
</file>